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DB35C" w14:textId="635628AD" w:rsidR="00A76DA7" w:rsidRPr="005E6117" w:rsidRDefault="00A76DA7" w:rsidP="00127B5F">
      <w:pPr>
        <w:jc w:val="center"/>
        <w:rPr>
          <w:rFonts w:ascii="Times New Roman" w:hAnsi="Times New Roman"/>
          <w:b/>
          <w:bCs/>
          <w:sz w:val="26"/>
          <w:szCs w:val="26"/>
        </w:rPr>
      </w:pPr>
      <w:r w:rsidRPr="005E6117">
        <w:rPr>
          <w:rFonts w:ascii="Times New Roman" w:hAnsi="Times New Roman"/>
          <w:b/>
          <w:bCs/>
          <w:sz w:val="26"/>
          <w:szCs w:val="26"/>
        </w:rPr>
        <w:t>NHỚ NGƯỜI CON VĨ ĐẠI CỦA XỨ CÙ LAO ÔNG HỔ</w:t>
      </w:r>
    </w:p>
    <w:p w14:paraId="568485E1" w14:textId="327B919B" w:rsidR="00885BD7" w:rsidRPr="005E6117" w:rsidRDefault="009F0170" w:rsidP="00127B5F">
      <w:pPr>
        <w:jc w:val="center"/>
        <w:rPr>
          <w:rFonts w:ascii="Times New Roman" w:hAnsi="Times New Roman"/>
          <w:sz w:val="26"/>
          <w:szCs w:val="26"/>
        </w:rPr>
      </w:pPr>
      <w:r w:rsidRPr="005E6117">
        <w:rPr>
          <w:rFonts w:ascii="Times New Roman" w:hAnsi="Times New Roman"/>
          <w:sz w:val="26"/>
          <w:szCs w:val="26"/>
        </w:rPr>
        <w:t>Bác Tôn, ngư</w:t>
      </w:r>
      <w:r w:rsidRPr="005E6117">
        <w:rPr>
          <w:rFonts w:ascii="Times New Roman" w:hAnsi="Times New Roman"/>
          <w:sz w:val="26"/>
          <w:szCs w:val="26"/>
        </w:rPr>
        <w:t>ờ</w:t>
      </w:r>
      <w:r w:rsidRPr="005E6117">
        <w:rPr>
          <w:rFonts w:ascii="Times New Roman" w:hAnsi="Times New Roman"/>
          <w:sz w:val="26"/>
          <w:szCs w:val="26"/>
        </w:rPr>
        <w:t>i th</w:t>
      </w:r>
      <w:r w:rsidRPr="005E6117">
        <w:rPr>
          <w:rFonts w:ascii="Times New Roman" w:hAnsi="Times New Roman"/>
          <w:sz w:val="26"/>
          <w:szCs w:val="26"/>
        </w:rPr>
        <w:t>ợ</w:t>
      </w:r>
      <w:r w:rsidRPr="005E6117">
        <w:rPr>
          <w:rFonts w:ascii="Times New Roman" w:hAnsi="Times New Roman"/>
          <w:sz w:val="26"/>
          <w:szCs w:val="26"/>
        </w:rPr>
        <w:t xml:space="preserve"> Ba son</w:t>
      </w:r>
    </w:p>
    <w:p w14:paraId="3510FFE0" w14:textId="77777777" w:rsidR="00885BD7" w:rsidRPr="005E6117" w:rsidRDefault="009F0170" w:rsidP="00127B5F">
      <w:pPr>
        <w:jc w:val="center"/>
        <w:rPr>
          <w:rFonts w:ascii="Times New Roman" w:hAnsi="Times New Roman"/>
          <w:sz w:val="26"/>
          <w:szCs w:val="26"/>
        </w:rPr>
      </w:pPr>
      <w:r w:rsidRPr="005E6117">
        <w:rPr>
          <w:rFonts w:ascii="Times New Roman" w:hAnsi="Times New Roman"/>
          <w:sz w:val="26"/>
          <w:szCs w:val="26"/>
        </w:rPr>
        <w:t>Tr</w:t>
      </w:r>
      <w:r w:rsidRPr="005E6117">
        <w:rPr>
          <w:rFonts w:ascii="Times New Roman" w:hAnsi="Times New Roman"/>
          <w:sz w:val="26"/>
          <w:szCs w:val="26"/>
        </w:rPr>
        <w:t>ọ</w:t>
      </w:r>
      <w:r w:rsidRPr="005E6117">
        <w:rPr>
          <w:rFonts w:ascii="Times New Roman" w:hAnsi="Times New Roman"/>
          <w:sz w:val="26"/>
          <w:szCs w:val="26"/>
        </w:rPr>
        <w:t>n đ</w:t>
      </w:r>
      <w:r w:rsidRPr="005E6117">
        <w:rPr>
          <w:rFonts w:ascii="Times New Roman" w:hAnsi="Times New Roman"/>
          <w:sz w:val="26"/>
          <w:szCs w:val="26"/>
        </w:rPr>
        <w:t>ờ</w:t>
      </w:r>
      <w:r w:rsidRPr="005E6117">
        <w:rPr>
          <w:rFonts w:ascii="Times New Roman" w:hAnsi="Times New Roman"/>
          <w:sz w:val="26"/>
          <w:szCs w:val="26"/>
        </w:rPr>
        <w:t>i vì nư</w:t>
      </w:r>
      <w:r w:rsidRPr="005E6117">
        <w:rPr>
          <w:rFonts w:ascii="Times New Roman" w:hAnsi="Times New Roman"/>
          <w:sz w:val="26"/>
          <w:szCs w:val="26"/>
        </w:rPr>
        <w:t>ớ</w:t>
      </w:r>
      <w:r w:rsidRPr="005E6117">
        <w:rPr>
          <w:rFonts w:ascii="Times New Roman" w:hAnsi="Times New Roman"/>
          <w:sz w:val="26"/>
          <w:szCs w:val="26"/>
        </w:rPr>
        <w:t>c vì dân quên mình</w:t>
      </w:r>
    </w:p>
    <w:p w14:paraId="683506DE" w14:textId="77777777" w:rsidR="00885BD7" w:rsidRPr="005E6117" w:rsidRDefault="009F0170" w:rsidP="00127B5F">
      <w:pPr>
        <w:jc w:val="center"/>
        <w:rPr>
          <w:rFonts w:ascii="Times New Roman" w:hAnsi="Times New Roman"/>
          <w:sz w:val="26"/>
          <w:szCs w:val="26"/>
        </w:rPr>
      </w:pPr>
      <w:r w:rsidRPr="005E6117">
        <w:rPr>
          <w:rFonts w:ascii="Times New Roman" w:hAnsi="Times New Roman"/>
          <w:sz w:val="26"/>
          <w:szCs w:val="26"/>
        </w:rPr>
        <w:t>Tên ngư</w:t>
      </w:r>
      <w:r w:rsidRPr="005E6117">
        <w:rPr>
          <w:rFonts w:ascii="Times New Roman" w:hAnsi="Times New Roman"/>
          <w:sz w:val="26"/>
          <w:szCs w:val="26"/>
        </w:rPr>
        <w:t>ờ</w:t>
      </w:r>
      <w:r w:rsidRPr="005E6117">
        <w:rPr>
          <w:rFonts w:ascii="Times New Roman" w:hAnsi="Times New Roman"/>
          <w:sz w:val="26"/>
          <w:szCs w:val="26"/>
        </w:rPr>
        <w:t>i r</w:t>
      </w:r>
      <w:r w:rsidRPr="005E6117">
        <w:rPr>
          <w:rFonts w:ascii="Times New Roman" w:hAnsi="Times New Roman"/>
          <w:sz w:val="26"/>
          <w:szCs w:val="26"/>
        </w:rPr>
        <w:t>ự</w:t>
      </w:r>
      <w:r w:rsidRPr="005E6117">
        <w:rPr>
          <w:rFonts w:ascii="Times New Roman" w:hAnsi="Times New Roman"/>
          <w:sz w:val="26"/>
          <w:szCs w:val="26"/>
        </w:rPr>
        <w:t>c r</w:t>
      </w:r>
      <w:r w:rsidRPr="005E6117">
        <w:rPr>
          <w:rFonts w:ascii="Times New Roman" w:hAnsi="Times New Roman"/>
          <w:sz w:val="26"/>
          <w:szCs w:val="26"/>
        </w:rPr>
        <w:t>ỡ</w:t>
      </w:r>
      <w:r w:rsidRPr="005E6117">
        <w:rPr>
          <w:rFonts w:ascii="Times New Roman" w:hAnsi="Times New Roman"/>
          <w:sz w:val="26"/>
          <w:szCs w:val="26"/>
        </w:rPr>
        <w:t xml:space="preserve"> bình minh</w:t>
      </w:r>
    </w:p>
    <w:p w14:paraId="55557253" w14:textId="11C17F09" w:rsidR="00885BD7" w:rsidRPr="005E6117" w:rsidRDefault="009F0170" w:rsidP="00127B5F">
      <w:pPr>
        <w:jc w:val="center"/>
        <w:rPr>
          <w:rFonts w:ascii="Times New Roman" w:hAnsi="Times New Roman"/>
          <w:sz w:val="26"/>
          <w:szCs w:val="26"/>
        </w:rPr>
      </w:pPr>
      <w:r w:rsidRPr="005E6117">
        <w:rPr>
          <w:rFonts w:ascii="Times New Roman" w:hAnsi="Times New Roman"/>
          <w:sz w:val="26"/>
          <w:szCs w:val="26"/>
        </w:rPr>
        <w:t>Bi</w:t>
      </w:r>
      <w:r w:rsidRPr="005E6117">
        <w:rPr>
          <w:rFonts w:ascii="Times New Roman" w:hAnsi="Times New Roman"/>
          <w:sz w:val="26"/>
          <w:szCs w:val="26"/>
        </w:rPr>
        <w:t>ể</w:t>
      </w:r>
      <w:r w:rsidRPr="005E6117">
        <w:rPr>
          <w:rFonts w:ascii="Times New Roman" w:hAnsi="Times New Roman"/>
          <w:sz w:val="26"/>
          <w:szCs w:val="26"/>
        </w:rPr>
        <w:t>n đen b</w:t>
      </w:r>
      <w:r w:rsidRPr="005E6117">
        <w:rPr>
          <w:rFonts w:ascii="Times New Roman" w:hAnsi="Times New Roman"/>
          <w:sz w:val="26"/>
          <w:szCs w:val="26"/>
        </w:rPr>
        <w:t>ừ</w:t>
      </w:r>
      <w:r w:rsidRPr="005E6117">
        <w:rPr>
          <w:rFonts w:ascii="Times New Roman" w:hAnsi="Times New Roman"/>
          <w:sz w:val="26"/>
          <w:szCs w:val="26"/>
        </w:rPr>
        <w:t>ng sáng, đư</w:t>
      </w:r>
      <w:r w:rsidRPr="005E6117">
        <w:rPr>
          <w:rFonts w:ascii="Times New Roman" w:hAnsi="Times New Roman"/>
          <w:sz w:val="26"/>
          <w:szCs w:val="26"/>
        </w:rPr>
        <w:t>ợ</w:t>
      </w:r>
      <w:r w:rsidRPr="005E6117">
        <w:rPr>
          <w:rFonts w:ascii="Times New Roman" w:hAnsi="Times New Roman"/>
          <w:sz w:val="26"/>
          <w:szCs w:val="26"/>
        </w:rPr>
        <w:t>m tình năm châu</w:t>
      </w:r>
      <w:ins w:id="0" w:author="Administrator" w:date="2025-02-11T09:38:00Z">
        <w:r w:rsidR="009044CC">
          <w:rPr>
            <w:rFonts w:ascii="Times New Roman" w:hAnsi="Times New Roman"/>
            <w:sz w:val="26"/>
            <w:szCs w:val="26"/>
          </w:rPr>
          <w:t>.</w:t>
        </w:r>
      </w:ins>
    </w:p>
    <w:p w14:paraId="4A0FC7C6" w14:textId="7960B5F5" w:rsidR="00885BD7" w:rsidRPr="005E6117" w:rsidRDefault="009F0170" w:rsidP="00127B5F">
      <w:pPr>
        <w:jc w:val="right"/>
        <w:rPr>
          <w:rFonts w:ascii="Times New Roman" w:hAnsi="Times New Roman"/>
          <w:i/>
          <w:iCs/>
          <w:sz w:val="26"/>
          <w:szCs w:val="26"/>
        </w:rPr>
      </w:pPr>
      <w:del w:id="1" w:author="Administrator" w:date="2025-02-11T09:40:00Z">
        <w:r w:rsidRPr="005E6117" w:rsidDel="00031581">
          <w:rPr>
            <w:rFonts w:ascii="Times New Roman" w:hAnsi="Times New Roman"/>
            <w:i/>
            <w:iCs/>
            <w:sz w:val="26"/>
            <w:szCs w:val="26"/>
          </w:rPr>
          <w:delText xml:space="preserve">   (</w:delText>
        </w:r>
      </w:del>
      <w:r w:rsidRPr="005E6117">
        <w:rPr>
          <w:rFonts w:ascii="Times New Roman" w:hAnsi="Times New Roman"/>
          <w:i/>
          <w:iCs/>
          <w:sz w:val="26"/>
          <w:szCs w:val="26"/>
        </w:rPr>
        <w:t xml:space="preserve"> Văn Long ) </w:t>
      </w:r>
    </w:p>
    <w:p w14:paraId="5A6FC6CD" w14:textId="4202B1D5" w:rsidR="00885BD7" w:rsidRPr="005E6117" w:rsidRDefault="009F0170" w:rsidP="00127B5F">
      <w:pPr>
        <w:ind w:firstLine="720"/>
        <w:jc w:val="both"/>
        <w:rPr>
          <w:rFonts w:ascii="Times New Roman" w:hAnsi="Times New Roman"/>
          <w:sz w:val="26"/>
          <w:szCs w:val="26"/>
        </w:rPr>
      </w:pPr>
      <w:r w:rsidRPr="005E6117">
        <w:rPr>
          <w:rFonts w:ascii="Times New Roman" w:hAnsi="Times New Roman"/>
          <w:sz w:val="26"/>
          <w:szCs w:val="26"/>
        </w:rPr>
        <w:t>Cách đây hơn 137 nă</w:t>
      </w:r>
      <w:r w:rsidRPr="005E6117">
        <w:rPr>
          <w:rFonts w:ascii="Times New Roman" w:hAnsi="Times New Roman"/>
          <w:sz w:val="26"/>
          <w:szCs w:val="26"/>
        </w:rPr>
        <w:t>m</w:t>
      </w:r>
      <w:del w:id="2" w:author="Administrator" w:date="2025-02-11T09:33:00Z">
        <w:r w:rsidRPr="005E6117" w:rsidDel="00C066A7">
          <w:rPr>
            <w:rFonts w:ascii="Times New Roman" w:hAnsi="Times New Roman"/>
            <w:sz w:val="26"/>
            <w:szCs w:val="26"/>
          </w:rPr>
          <w:delText xml:space="preserve"> </w:delText>
        </w:r>
      </w:del>
      <w:r w:rsidRPr="005E6117">
        <w:rPr>
          <w:rFonts w:ascii="Times New Roman" w:hAnsi="Times New Roman"/>
          <w:sz w:val="26"/>
          <w:szCs w:val="26"/>
        </w:rPr>
        <w:t>, xã M</w:t>
      </w:r>
      <w:r w:rsidRPr="005E6117">
        <w:rPr>
          <w:rFonts w:ascii="Times New Roman" w:hAnsi="Times New Roman"/>
          <w:sz w:val="26"/>
          <w:szCs w:val="26"/>
        </w:rPr>
        <w:t>ỹ</w:t>
      </w:r>
      <w:r w:rsidRPr="005E6117">
        <w:rPr>
          <w:rFonts w:ascii="Times New Roman" w:hAnsi="Times New Roman"/>
          <w:sz w:val="26"/>
          <w:szCs w:val="26"/>
        </w:rPr>
        <w:t xml:space="preserve"> Hoà Hưng hi</w:t>
      </w:r>
      <w:r w:rsidRPr="005E6117">
        <w:rPr>
          <w:rFonts w:ascii="Times New Roman" w:hAnsi="Times New Roman"/>
          <w:sz w:val="26"/>
          <w:szCs w:val="26"/>
        </w:rPr>
        <w:t>ề</w:t>
      </w:r>
      <w:r w:rsidRPr="005E6117">
        <w:rPr>
          <w:rFonts w:ascii="Times New Roman" w:hAnsi="Times New Roman"/>
          <w:sz w:val="26"/>
          <w:szCs w:val="26"/>
        </w:rPr>
        <w:t>n hoà ven b</w:t>
      </w:r>
      <w:r w:rsidRPr="005E6117">
        <w:rPr>
          <w:rFonts w:ascii="Times New Roman" w:hAnsi="Times New Roman"/>
          <w:sz w:val="26"/>
          <w:szCs w:val="26"/>
        </w:rPr>
        <w:t>ờ</w:t>
      </w:r>
      <w:r w:rsidRPr="005E6117">
        <w:rPr>
          <w:rFonts w:ascii="Times New Roman" w:hAnsi="Times New Roman"/>
          <w:sz w:val="26"/>
          <w:szCs w:val="26"/>
        </w:rPr>
        <w:t xml:space="preserve"> sông H</w:t>
      </w:r>
      <w:r w:rsidRPr="005E6117">
        <w:rPr>
          <w:rFonts w:ascii="Times New Roman" w:hAnsi="Times New Roman"/>
          <w:sz w:val="26"/>
          <w:szCs w:val="26"/>
        </w:rPr>
        <w:t>ậ</w:t>
      </w:r>
      <w:r w:rsidRPr="005E6117">
        <w:rPr>
          <w:rFonts w:ascii="Times New Roman" w:hAnsi="Times New Roman"/>
          <w:sz w:val="26"/>
          <w:szCs w:val="26"/>
        </w:rPr>
        <w:t>u đã đón chào ti</w:t>
      </w:r>
      <w:r w:rsidRPr="005E6117">
        <w:rPr>
          <w:rFonts w:ascii="Times New Roman" w:hAnsi="Times New Roman"/>
          <w:sz w:val="26"/>
          <w:szCs w:val="26"/>
        </w:rPr>
        <w:t>ế</w:t>
      </w:r>
      <w:r w:rsidRPr="005E6117">
        <w:rPr>
          <w:rFonts w:ascii="Times New Roman" w:hAnsi="Times New Roman"/>
          <w:sz w:val="26"/>
          <w:szCs w:val="26"/>
        </w:rPr>
        <w:t>ng khóc c</w:t>
      </w:r>
      <w:r w:rsidRPr="005E6117">
        <w:rPr>
          <w:rFonts w:ascii="Times New Roman" w:hAnsi="Times New Roman"/>
          <w:sz w:val="26"/>
          <w:szCs w:val="26"/>
        </w:rPr>
        <w:t>ủ</w:t>
      </w:r>
      <w:r w:rsidRPr="005E6117">
        <w:rPr>
          <w:rFonts w:ascii="Times New Roman" w:hAnsi="Times New Roman"/>
          <w:sz w:val="26"/>
          <w:szCs w:val="26"/>
        </w:rPr>
        <w:t>a m</w:t>
      </w:r>
      <w:r w:rsidRPr="005E6117">
        <w:rPr>
          <w:rFonts w:ascii="Times New Roman" w:hAnsi="Times New Roman"/>
          <w:sz w:val="26"/>
          <w:szCs w:val="26"/>
        </w:rPr>
        <w:t>ộ</w:t>
      </w:r>
      <w:r w:rsidRPr="005E6117">
        <w:rPr>
          <w:rFonts w:ascii="Times New Roman" w:hAnsi="Times New Roman"/>
          <w:sz w:val="26"/>
          <w:szCs w:val="26"/>
        </w:rPr>
        <w:t>t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liêm khi</w:t>
      </w:r>
      <w:r w:rsidRPr="005E6117">
        <w:rPr>
          <w:rFonts w:ascii="Times New Roman" w:hAnsi="Times New Roman"/>
          <w:sz w:val="26"/>
          <w:szCs w:val="26"/>
        </w:rPr>
        <w:t>ế</w:t>
      </w:r>
      <w:r w:rsidRPr="005E6117">
        <w:rPr>
          <w:rFonts w:ascii="Times New Roman" w:hAnsi="Times New Roman"/>
          <w:sz w:val="26"/>
          <w:szCs w:val="26"/>
        </w:rPr>
        <w:t>t -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vào ngày 20/8/1888</w:t>
      </w:r>
      <w:r w:rsidRPr="005E6117">
        <w:rPr>
          <w:rFonts w:ascii="Times New Roman" w:hAnsi="Times New Roman"/>
          <w:sz w:val="26"/>
          <w:szCs w:val="26"/>
        </w:rPr>
        <w:t>. Đ</w:t>
      </w:r>
      <w:r w:rsidRPr="005E6117">
        <w:rPr>
          <w:rFonts w:ascii="Times New Roman" w:hAnsi="Times New Roman"/>
          <w:sz w:val="26"/>
          <w:szCs w:val="26"/>
        </w:rPr>
        <w:t>ồ</w:t>
      </w:r>
      <w:r w:rsidRPr="005E6117">
        <w:rPr>
          <w:rFonts w:ascii="Times New Roman" w:hAnsi="Times New Roman"/>
          <w:sz w:val="26"/>
          <w:szCs w:val="26"/>
        </w:rPr>
        <w:t>ng chí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sinh trư</w:t>
      </w:r>
      <w:r w:rsidRPr="005E6117">
        <w:rPr>
          <w:rFonts w:ascii="Times New Roman" w:hAnsi="Times New Roman"/>
          <w:sz w:val="26"/>
          <w:szCs w:val="26"/>
        </w:rPr>
        <w:t>ở</w:t>
      </w:r>
      <w:r w:rsidRPr="005E6117">
        <w:rPr>
          <w:rFonts w:ascii="Times New Roman" w:hAnsi="Times New Roman"/>
          <w:sz w:val="26"/>
          <w:szCs w:val="26"/>
        </w:rPr>
        <w:t>ng trong m</w:t>
      </w:r>
      <w:r w:rsidRPr="005E6117">
        <w:rPr>
          <w:rFonts w:ascii="Times New Roman" w:hAnsi="Times New Roman"/>
          <w:sz w:val="26"/>
          <w:szCs w:val="26"/>
        </w:rPr>
        <w:t>ộ</w:t>
      </w:r>
      <w:r w:rsidRPr="005E6117">
        <w:rPr>
          <w:rFonts w:ascii="Times New Roman" w:hAnsi="Times New Roman"/>
          <w:sz w:val="26"/>
          <w:szCs w:val="26"/>
        </w:rPr>
        <w:t>t gia đình nông dân</w:t>
      </w:r>
      <w:r w:rsidRPr="005E6117">
        <w:rPr>
          <w:rFonts w:ascii="Times New Roman" w:hAnsi="Times New Roman"/>
          <w:sz w:val="26"/>
          <w:szCs w:val="26"/>
        </w:rPr>
        <w:t>, t</w:t>
      </w:r>
      <w:r w:rsidRPr="005E6117">
        <w:rPr>
          <w:rFonts w:ascii="Times New Roman" w:hAnsi="Times New Roman"/>
          <w:sz w:val="26"/>
          <w:szCs w:val="26"/>
        </w:rPr>
        <w:t>ừ</w:t>
      </w:r>
      <w:r w:rsidRPr="005E6117">
        <w:rPr>
          <w:rFonts w:ascii="Times New Roman" w:hAnsi="Times New Roman"/>
          <w:sz w:val="26"/>
          <w:szCs w:val="26"/>
        </w:rPr>
        <w:t xml:space="preserve"> bé đã đư</w:t>
      </w:r>
      <w:r w:rsidRPr="005E6117">
        <w:rPr>
          <w:rFonts w:ascii="Times New Roman" w:hAnsi="Times New Roman"/>
          <w:sz w:val="26"/>
          <w:szCs w:val="26"/>
        </w:rPr>
        <w:t>ợ</w:t>
      </w:r>
      <w:r w:rsidRPr="005E6117">
        <w:rPr>
          <w:rFonts w:ascii="Times New Roman" w:hAnsi="Times New Roman"/>
          <w:sz w:val="26"/>
          <w:szCs w:val="26"/>
        </w:rPr>
        <w:t>c th</w:t>
      </w:r>
      <w:r w:rsidRPr="005E6117">
        <w:rPr>
          <w:rFonts w:ascii="Times New Roman" w:hAnsi="Times New Roman"/>
          <w:sz w:val="26"/>
          <w:szCs w:val="26"/>
        </w:rPr>
        <w:t>ầ</w:t>
      </w:r>
      <w:r w:rsidRPr="005E6117">
        <w:rPr>
          <w:rFonts w:ascii="Times New Roman" w:hAnsi="Times New Roman"/>
          <w:sz w:val="26"/>
          <w:szCs w:val="26"/>
        </w:rPr>
        <w:t>y d</w:t>
      </w:r>
      <w:r w:rsidRPr="005E6117">
        <w:rPr>
          <w:rFonts w:ascii="Times New Roman" w:hAnsi="Times New Roman"/>
          <w:sz w:val="26"/>
          <w:szCs w:val="26"/>
        </w:rPr>
        <w:t>ạ</w:t>
      </w:r>
      <w:r w:rsidRPr="005E6117">
        <w:rPr>
          <w:rFonts w:ascii="Times New Roman" w:hAnsi="Times New Roman"/>
          <w:sz w:val="26"/>
          <w:szCs w:val="26"/>
        </w:rPr>
        <w:t>y h</w:t>
      </w:r>
      <w:r w:rsidRPr="005E6117">
        <w:rPr>
          <w:rFonts w:ascii="Times New Roman" w:hAnsi="Times New Roman"/>
          <w:sz w:val="26"/>
          <w:szCs w:val="26"/>
        </w:rPr>
        <w:t>ọ</w:t>
      </w:r>
      <w:r w:rsidRPr="005E6117">
        <w:rPr>
          <w:rFonts w:ascii="Times New Roman" w:hAnsi="Times New Roman"/>
          <w:sz w:val="26"/>
          <w:szCs w:val="26"/>
        </w:rPr>
        <w:t>c</w:t>
      </w:r>
      <w:r w:rsidRPr="005E6117">
        <w:rPr>
          <w:rFonts w:ascii="Times New Roman" w:hAnsi="Times New Roman"/>
          <w:sz w:val="26"/>
          <w:szCs w:val="26"/>
        </w:rPr>
        <w:t xml:space="preserve">. </w:t>
      </w:r>
      <w:r w:rsidRPr="005E6117">
        <w:rPr>
          <w:rFonts w:ascii="Times New Roman" w:hAnsi="Times New Roman"/>
          <w:sz w:val="26"/>
          <w:szCs w:val="26"/>
        </w:rPr>
        <w:t>Nh</w:t>
      </w:r>
      <w:r w:rsidRPr="005E6117">
        <w:rPr>
          <w:rFonts w:ascii="Times New Roman" w:hAnsi="Times New Roman"/>
          <w:sz w:val="26"/>
          <w:szCs w:val="26"/>
        </w:rPr>
        <w:t>ữ</w:t>
      </w:r>
      <w:r w:rsidRPr="005E6117">
        <w:rPr>
          <w:rFonts w:ascii="Times New Roman" w:hAnsi="Times New Roman"/>
          <w:sz w:val="26"/>
          <w:szCs w:val="26"/>
        </w:rPr>
        <w:t>ng đi</w:t>
      </w:r>
      <w:r w:rsidRPr="005E6117">
        <w:rPr>
          <w:rFonts w:ascii="Times New Roman" w:hAnsi="Times New Roman"/>
          <w:sz w:val="26"/>
          <w:szCs w:val="26"/>
        </w:rPr>
        <w:t>ề</w:t>
      </w:r>
      <w:r w:rsidRPr="005E6117">
        <w:rPr>
          <w:rFonts w:ascii="Times New Roman" w:hAnsi="Times New Roman"/>
          <w:sz w:val="26"/>
          <w:szCs w:val="26"/>
        </w:rPr>
        <w:t>u th</w:t>
      </w:r>
      <w:r w:rsidRPr="005E6117">
        <w:rPr>
          <w:rFonts w:ascii="Times New Roman" w:hAnsi="Times New Roman"/>
          <w:sz w:val="26"/>
          <w:szCs w:val="26"/>
        </w:rPr>
        <w:t>ầ</w:t>
      </w:r>
      <w:r w:rsidRPr="005E6117">
        <w:rPr>
          <w:rFonts w:ascii="Times New Roman" w:hAnsi="Times New Roman"/>
          <w:sz w:val="26"/>
          <w:szCs w:val="26"/>
        </w:rPr>
        <w:t>y d</w:t>
      </w:r>
      <w:r w:rsidRPr="005E6117">
        <w:rPr>
          <w:rFonts w:ascii="Times New Roman" w:hAnsi="Times New Roman"/>
          <w:sz w:val="26"/>
          <w:szCs w:val="26"/>
        </w:rPr>
        <w:t>ạ</w:t>
      </w:r>
      <w:r w:rsidRPr="005E6117">
        <w:rPr>
          <w:rFonts w:ascii="Times New Roman" w:hAnsi="Times New Roman"/>
          <w:sz w:val="26"/>
          <w:szCs w:val="26"/>
        </w:rPr>
        <w:t>y ngoài nh</w:t>
      </w:r>
      <w:r w:rsidRPr="005E6117">
        <w:rPr>
          <w:rFonts w:ascii="Times New Roman" w:hAnsi="Times New Roman"/>
          <w:sz w:val="26"/>
          <w:szCs w:val="26"/>
        </w:rPr>
        <w:t>ữ</w:t>
      </w:r>
      <w:r w:rsidRPr="005E6117">
        <w:rPr>
          <w:rFonts w:ascii="Times New Roman" w:hAnsi="Times New Roman"/>
          <w:sz w:val="26"/>
          <w:szCs w:val="26"/>
        </w:rPr>
        <w:t>ng v</w:t>
      </w:r>
      <w:r w:rsidRPr="005E6117">
        <w:rPr>
          <w:rFonts w:ascii="Times New Roman" w:hAnsi="Times New Roman"/>
          <w:sz w:val="26"/>
          <w:szCs w:val="26"/>
        </w:rPr>
        <w:t>ầ</w:t>
      </w:r>
      <w:r w:rsidRPr="005E6117">
        <w:rPr>
          <w:rFonts w:ascii="Times New Roman" w:hAnsi="Times New Roman"/>
          <w:sz w:val="26"/>
          <w:szCs w:val="26"/>
        </w:rPr>
        <w:t>n thơ câu ch</w:t>
      </w:r>
      <w:r w:rsidRPr="005E6117">
        <w:rPr>
          <w:rFonts w:ascii="Times New Roman" w:hAnsi="Times New Roman"/>
          <w:sz w:val="26"/>
          <w:szCs w:val="26"/>
        </w:rPr>
        <w:t>ữ</w:t>
      </w:r>
      <w:r w:rsidRPr="005E6117">
        <w:rPr>
          <w:rFonts w:ascii="Times New Roman" w:hAnsi="Times New Roman"/>
          <w:sz w:val="26"/>
          <w:szCs w:val="26"/>
        </w:rPr>
        <w:t>, th</w:t>
      </w:r>
      <w:r w:rsidRPr="005E6117">
        <w:rPr>
          <w:rFonts w:ascii="Times New Roman" w:hAnsi="Times New Roman"/>
          <w:sz w:val="26"/>
          <w:szCs w:val="26"/>
        </w:rPr>
        <w:t>ầ</w:t>
      </w:r>
      <w:r w:rsidRPr="005E6117">
        <w:rPr>
          <w:rFonts w:ascii="Times New Roman" w:hAnsi="Times New Roman"/>
          <w:sz w:val="26"/>
          <w:szCs w:val="26"/>
        </w:rPr>
        <w:t>y còn d</w:t>
      </w:r>
      <w:r w:rsidRPr="005E6117">
        <w:rPr>
          <w:rFonts w:ascii="Times New Roman" w:hAnsi="Times New Roman"/>
          <w:sz w:val="26"/>
          <w:szCs w:val="26"/>
        </w:rPr>
        <w:t>ạ</w:t>
      </w:r>
      <w:r w:rsidRPr="005E6117">
        <w:rPr>
          <w:rFonts w:ascii="Times New Roman" w:hAnsi="Times New Roman"/>
          <w:sz w:val="26"/>
          <w:szCs w:val="26"/>
        </w:rPr>
        <w:t xml:space="preserve">y </w:t>
      </w:r>
      <w:r w:rsidRPr="005E6117">
        <w:rPr>
          <w:rFonts w:ascii="Times New Roman" w:hAnsi="Times New Roman"/>
          <w:sz w:val="26"/>
          <w:szCs w:val="26"/>
        </w:rPr>
        <w:t>đ</w:t>
      </w:r>
      <w:r w:rsidRPr="005E6117">
        <w:rPr>
          <w:rFonts w:ascii="Times New Roman" w:hAnsi="Times New Roman"/>
          <w:sz w:val="26"/>
          <w:szCs w:val="26"/>
        </w:rPr>
        <w:t>ạ</w:t>
      </w:r>
      <w:r w:rsidRPr="005E6117">
        <w:rPr>
          <w:rFonts w:ascii="Times New Roman" w:hAnsi="Times New Roman"/>
          <w:sz w:val="26"/>
          <w:szCs w:val="26"/>
        </w:rPr>
        <w:t>o lí làm ngư</w:t>
      </w:r>
      <w:r w:rsidRPr="005E6117">
        <w:rPr>
          <w:rFonts w:ascii="Times New Roman" w:hAnsi="Times New Roman"/>
          <w:sz w:val="26"/>
          <w:szCs w:val="26"/>
        </w:rPr>
        <w:t>ờ</w:t>
      </w:r>
      <w:r w:rsidRPr="005E6117">
        <w:rPr>
          <w:rFonts w:ascii="Times New Roman" w:hAnsi="Times New Roman"/>
          <w:sz w:val="26"/>
          <w:szCs w:val="26"/>
        </w:rPr>
        <w:t>i và t</w:t>
      </w:r>
      <w:r w:rsidRPr="005E6117">
        <w:rPr>
          <w:rFonts w:ascii="Times New Roman" w:hAnsi="Times New Roman"/>
          <w:sz w:val="26"/>
          <w:szCs w:val="26"/>
        </w:rPr>
        <w:t>ấ</w:t>
      </w:r>
      <w:r w:rsidRPr="005E6117">
        <w:rPr>
          <w:rFonts w:ascii="Times New Roman" w:hAnsi="Times New Roman"/>
          <w:sz w:val="26"/>
          <w:szCs w:val="26"/>
        </w:rPr>
        <w:t>m lòng yêu nư</w:t>
      </w:r>
      <w:r w:rsidRPr="005E6117">
        <w:rPr>
          <w:rFonts w:ascii="Times New Roman" w:hAnsi="Times New Roman"/>
          <w:sz w:val="26"/>
          <w:szCs w:val="26"/>
        </w:rPr>
        <w:t>ớ</w:t>
      </w:r>
      <w:r w:rsidRPr="005E6117">
        <w:rPr>
          <w:rFonts w:ascii="Times New Roman" w:hAnsi="Times New Roman"/>
          <w:sz w:val="26"/>
          <w:szCs w:val="26"/>
        </w:rPr>
        <w:t>c thi</w:t>
      </w:r>
      <w:r w:rsidRPr="005E6117">
        <w:rPr>
          <w:rFonts w:ascii="Times New Roman" w:hAnsi="Times New Roman"/>
          <w:sz w:val="26"/>
          <w:szCs w:val="26"/>
        </w:rPr>
        <w:t>ế</w:t>
      </w:r>
      <w:r w:rsidRPr="005E6117">
        <w:rPr>
          <w:rFonts w:ascii="Times New Roman" w:hAnsi="Times New Roman"/>
          <w:sz w:val="26"/>
          <w:szCs w:val="26"/>
        </w:rPr>
        <w:t xml:space="preserve">t tha khi </w:t>
      </w:r>
      <w:r w:rsidR="008B3B17" w:rsidRPr="005E6117">
        <w:rPr>
          <w:rFonts w:ascii="Times New Roman" w:hAnsi="Times New Roman"/>
          <w:sz w:val="26"/>
          <w:szCs w:val="26"/>
        </w:rPr>
        <w:t xml:space="preserve">bối </w:t>
      </w:r>
      <w:r w:rsidRPr="005E6117">
        <w:rPr>
          <w:rFonts w:ascii="Times New Roman" w:hAnsi="Times New Roman"/>
          <w:sz w:val="26"/>
          <w:szCs w:val="26"/>
        </w:rPr>
        <w:t>c</w:t>
      </w:r>
      <w:r w:rsidRPr="005E6117">
        <w:rPr>
          <w:rFonts w:ascii="Times New Roman" w:hAnsi="Times New Roman"/>
          <w:sz w:val="26"/>
          <w:szCs w:val="26"/>
        </w:rPr>
        <w:t>ả</w:t>
      </w:r>
      <w:r w:rsidRPr="005E6117">
        <w:rPr>
          <w:rFonts w:ascii="Times New Roman" w:hAnsi="Times New Roman"/>
          <w:sz w:val="26"/>
          <w:szCs w:val="26"/>
        </w:rPr>
        <w:t>nh</w:t>
      </w:r>
      <w:r w:rsidR="008B3B17" w:rsidRPr="005E6117">
        <w:rPr>
          <w:rFonts w:ascii="Times New Roman" w:hAnsi="Times New Roman"/>
          <w:sz w:val="26"/>
          <w:szCs w:val="26"/>
        </w:rPr>
        <w:t xml:space="preserve"> nước nhà</w:t>
      </w:r>
      <w:r w:rsidRPr="005E6117">
        <w:rPr>
          <w:rFonts w:ascii="Times New Roman" w:hAnsi="Times New Roman"/>
          <w:sz w:val="26"/>
          <w:szCs w:val="26"/>
        </w:rPr>
        <w:t xml:space="preserve"> nhà đang lâm vào th</w:t>
      </w:r>
      <w:r w:rsidRPr="005E6117">
        <w:rPr>
          <w:rFonts w:ascii="Times New Roman" w:hAnsi="Times New Roman"/>
          <w:sz w:val="26"/>
          <w:szCs w:val="26"/>
        </w:rPr>
        <w:t>ế</w:t>
      </w:r>
      <w:r w:rsidRPr="005E6117">
        <w:rPr>
          <w:rFonts w:ascii="Times New Roman" w:hAnsi="Times New Roman"/>
          <w:sz w:val="26"/>
          <w:szCs w:val="26"/>
        </w:rPr>
        <w:t xml:space="preserve"> s</w:t>
      </w:r>
      <w:r w:rsidRPr="005E6117">
        <w:rPr>
          <w:rFonts w:ascii="Times New Roman" w:hAnsi="Times New Roman"/>
          <w:sz w:val="26"/>
          <w:szCs w:val="26"/>
        </w:rPr>
        <w:t>ự</w:t>
      </w:r>
      <w:r w:rsidRPr="005E6117">
        <w:rPr>
          <w:rFonts w:ascii="Times New Roman" w:hAnsi="Times New Roman"/>
          <w:sz w:val="26"/>
          <w:szCs w:val="26"/>
        </w:rPr>
        <w:t xml:space="preserve"> nư</w:t>
      </w:r>
      <w:r w:rsidRPr="005E6117">
        <w:rPr>
          <w:rFonts w:ascii="Times New Roman" w:hAnsi="Times New Roman"/>
          <w:sz w:val="26"/>
          <w:szCs w:val="26"/>
        </w:rPr>
        <w:t>ớ</w:t>
      </w:r>
      <w:r w:rsidRPr="005E6117">
        <w:rPr>
          <w:rFonts w:ascii="Times New Roman" w:hAnsi="Times New Roman"/>
          <w:sz w:val="26"/>
          <w:szCs w:val="26"/>
        </w:rPr>
        <w:t>c m</w:t>
      </w:r>
      <w:r w:rsidRPr="005E6117">
        <w:rPr>
          <w:rFonts w:ascii="Times New Roman" w:hAnsi="Times New Roman"/>
          <w:sz w:val="26"/>
          <w:szCs w:val="26"/>
        </w:rPr>
        <w:t>ấ</w:t>
      </w:r>
      <w:r w:rsidRPr="005E6117">
        <w:rPr>
          <w:rFonts w:ascii="Times New Roman" w:hAnsi="Times New Roman"/>
          <w:sz w:val="26"/>
          <w:szCs w:val="26"/>
        </w:rPr>
        <w:t>t nhà tan. Chính vì lòng yêu nư</w:t>
      </w:r>
      <w:r w:rsidRPr="005E6117">
        <w:rPr>
          <w:rFonts w:ascii="Times New Roman" w:hAnsi="Times New Roman"/>
          <w:sz w:val="26"/>
          <w:szCs w:val="26"/>
        </w:rPr>
        <w:t>ớ</w:t>
      </w:r>
      <w:r w:rsidRPr="005E6117">
        <w:rPr>
          <w:rFonts w:ascii="Times New Roman" w:hAnsi="Times New Roman"/>
          <w:sz w:val="26"/>
          <w:szCs w:val="26"/>
        </w:rPr>
        <w:t xml:space="preserve">c </w:t>
      </w:r>
      <w:r w:rsidRPr="005E6117">
        <w:rPr>
          <w:rFonts w:ascii="Times New Roman" w:hAnsi="Times New Roman"/>
          <w:sz w:val="26"/>
          <w:szCs w:val="26"/>
        </w:rPr>
        <w:t>ấ</w:t>
      </w:r>
      <w:r w:rsidRPr="005E6117">
        <w:rPr>
          <w:rFonts w:ascii="Times New Roman" w:hAnsi="Times New Roman"/>
          <w:sz w:val="26"/>
          <w:szCs w:val="26"/>
        </w:rPr>
        <w:t>y</w:t>
      </w:r>
      <w:r w:rsidRPr="005E6117">
        <w:rPr>
          <w:rFonts w:ascii="Times New Roman" w:hAnsi="Times New Roman"/>
          <w:sz w:val="26"/>
          <w:szCs w:val="26"/>
        </w:rPr>
        <w:t>, năm 18 tu</w:t>
      </w:r>
      <w:r w:rsidRPr="005E6117">
        <w:rPr>
          <w:rFonts w:ascii="Times New Roman" w:hAnsi="Times New Roman"/>
          <w:sz w:val="26"/>
          <w:szCs w:val="26"/>
        </w:rPr>
        <w:t>ổ</w:t>
      </w:r>
      <w:r w:rsidRPr="005E6117">
        <w:rPr>
          <w:rFonts w:ascii="Times New Roman" w:hAnsi="Times New Roman"/>
          <w:sz w:val="26"/>
          <w:szCs w:val="26"/>
        </w:rPr>
        <w:t>i</w:t>
      </w:r>
      <w:r w:rsidRPr="005E6117">
        <w:rPr>
          <w:rFonts w:ascii="Times New Roman" w:hAnsi="Times New Roman"/>
          <w:sz w:val="26"/>
          <w:szCs w:val="26"/>
        </w:rPr>
        <w:t xml:space="preserve">, </w:t>
      </w:r>
      <w:r w:rsidR="008B3B17" w:rsidRPr="005E6117">
        <w:rPr>
          <w:rFonts w:ascii="Times New Roman" w:hAnsi="Times New Roman"/>
          <w:sz w:val="26"/>
          <w:szCs w:val="26"/>
        </w:rPr>
        <w:t>Bác</w:t>
      </w:r>
      <w:r w:rsidRPr="005E6117">
        <w:rPr>
          <w:rFonts w:ascii="Times New Roman" w:hAnsi="Times New Roman"/>
          <w:sz w:val="26"/>
          <w:szCs w:val="26"/>
        </w:rPr>
        <w:t xml:space="preserve"> đã r</w:t>
      </w:r>
      <w:r w:rsidRPr="005E6117">
        <w:rPr>
          <w:rFonts w:ascii="Times New Roman" w:hAnsi="Times New Roman"/>
          <w:sz w:val="26"/>
          <w:szCs w:val="26"/>
        </w:rPr>
        <w:t>ờ</w:t>
      </w:r>
      <w:r w:rsidRPr="005E6117">
        <w:rPr>
          <w:rFonts w:ascii="Times New Roman" w:hAnsi="Times New Roman"/>
          <w:sz w:val="26"/>
          <w:szCs w:val="26"/>
        </w:rPr>
        <w:t>i quê hương An Giang đ</w:t>
      </w:r>
      <w:r w:rsidRPr="005E6117">
        <w:rPr>
          <w:rFonts w:ascii="Times New Roman" w:hAnsi="Times New Roman"/>
          <w:sz w:val="26"/>
          <w:szCs w:val="26"/>
        </w:rPr>
        <w:t>ể</w:t>
      </w:r>
      <w:r w:rsidRPr="005E6117">
        <w:rPr>
          <w:rFonts w:ascii="Times New Roman" w:hAnsi="Times New Roman"/>
          <w:sz w:val="26"/>
          <w:szCs w:val="26"/>
        </w:rPr>
        <w:t xml:space="preserve"> </w:t>
      </w:r>
      <w:r w:rsidR="008B3B17" w:rsidRPr="005E6117">
        <w:rPr>
          <w:rFonts w:ascii="Times New Roman" w:hAnsi="Times New Roman"/>
          <w:sz w:val="26"/>
          <w:szCs w:val="26"/>
        </w:rPr>
        <w:t xml:space="preserve">lên </w:t>
      </w:r>
      <w:r w:rsidRPr="005E6117">
        <w:rPr>
          <w:rFonts w:ascii="Times New Roman" w:hAnsi="Times New Roman"/>
          <w:sz w:val="26"/>
          <w:szCs w:val="26"/>
        </w:rPr>
        <w:t xml:space="preserve">Sài Gòn </w:t>
      </w:r>
      <w:r w:rsidR="005E6117" w:rsidRPr="005E6117">
        <w:rPr>
          <w:rFonts w:ascii="Times New Roman" w:hAnsi="Times New Roman"/>
          <w:color w:val="000000"/>
          <w:sz w:val="26"/>
          <w:szCs w:val="26"/>
          <w:shd w:val="clear" w:color="auto" w:fill="FFFFFF"/>
        </w:rPr>
        <w:t xml:space="preserve">và đến với giai cấp công nhân đang trong quá trình hình thành. Truyền thống quật cường của quê hương đất nước và cuộc sống giai cấp công nhân đã sớm rèn luyện nhiệt tình yêu nước trong </w:t>
      </w:r>
      <w:r w:rsidR="005E6117" w:rsidRPr="005E6117">
        <w:rPr>
          <w:rFonts w:ascii="Times New Roman" w:hAnsi="Times New Roman"/>
          <w:color w:val="000000"/>
          <w:sz w:val="26"/>
          <w:szCs w:val="26"/>
          <w:shd w:val="clear" w:color="auto" w:fill="FFFFFF"/>
        </w:rPr>
        <w:t xml:space="preserve">Bác </w:t>
      </w:r>
      <w:r w:rsidR="005E6117" w:rsidRPr="005E6117">
        <w:rPr>
          <w:rFonts w:ascii="Times New Roman" w:hAnsi="Times New Roman"/>
          <w:color w:val="000000"/>
          <w:sz w:val="26"/>
          <w:szCs w:val="26"/>
          <w:shd w:val="clear" w:color="auto" w:fill="FFFFFF"/>
        </w:rPr>
        <w:t>Tôn.</w:t>
      </w:r>
      <w:r w:rsidR="005E6117">
        <w:rPr>
          <w:color w:val="000000"/>
          <w:sz w:val="27"/>
          <w:szCs w:val="27"/>
          <w:shd w:val="clear" w:color="auto" w:fill="FFFFFF"/>
        </w:rPr>
        <w:t xml:space="preserve"> </w:t>
      </w:r>
    </w:p>
    <w:p w14:paraId="0D2A9871" w14:textId="67BB93DE" w:rsidR="00885BD7" w:rsidRPr="005E6117" w:rsidRDefault="009F0170" w:rsidP="00127B5F">
      <w:pPr>
        <w:ind w:firstLine="720"/>
        <w:jc w:val="both"/>
        <w:rPr>
          <w:rFonts w:ascii="Times New Roman" w:hAnsi="Times New Roman"/>
          <w:sz w:val="26"/>
          <w:szCs w:val="26"/>
        </w:rPr>
      </w:pPr>
      <w:r w:rsidRPr="005E6117">
        <w:rPr>
          <w:rFonts w:ascii="Times New Roman" w:hAnsi="Times New Roman"/>
          <w:sz w:val="26"/>
          <w:szCs w:val="26"/>
        </w:rPr>
        <w:t>Cu</w:t>
      </w:r>
      <w:r w:rsidRPr="005E6117">
        <w:rPr>
          <w:rFonts w:ascii="Times New Roman" w:hAnsi="Times New Roman"/>
          <w:sz w:val="26"/>
          <w:szCs w:val="26"/>
        </w:rPr>
        <w:t>ộ</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và s</w:t>
      </w:r>
      <w:r w:rsidRPr="005E6117">
        <w:rPr>
          <w:rFonts w:ascii="Times New Roman" w:hAnsi="Times New Roman"/>
          <w:sz w:val="26"/>
          <w:szCs w:val="26"/>
        </w:rPr>
        <w:t>ự</w:t>
      </w:r>
      <w:r w:rsidRPr="005E6117">
        <w:rPr>
          <w:rFonts w:ascii="Times New Roman" w:hAnsi="Times New Roman"/>
          <w:sz w:val="26"/>
          <w:szCs w:val="26"/>
        </w:rPr>
        <w:t xml:space="preserve"> nghi</w:t>
      </w:r>
      <w:r w:rsidRPr="005E6117">
        <w:rPr>
          <w:rFonts w:ascii="Times New Roman" w:hAnsi="Times New Roman"/>
          <w:sz w:val="26"/>
          <w:szCs w:val="26"/>
        </w:rPr>
        <w:t>ệ</w:t>
      </w:r>
      <w:r w:rsidRPr="005E6117">
        <w:rPr>
          <w:rFonts w:ascii="Times New Roman" w:hAnsi="Times New Roman"/>
          <w:sz w:val="26"/>
          <w:szCs w:val="26"/>
        </w:rPr>
        <w:t>p c</w:t>
      </w:r>
      <w:r w:rsidRPr="005E6117">
        <w:rPr>
          <w:rFonts w:ascii="Times New Roman" w:hAnsi="Times New Roman"/>
          <w:sz w:val="26"/>
          <w:szCs w:val="26"/>
        </w:rPr>
        <w:t>ủ</w:t>
      </w:r>
      <w:r w:rsidRPr="005E6117">
        <w:rPr>
          <w:rFonts w:ascii="Times New Roman" w:hAnsi="Times New Roman"/>
          <w:sz w:val="26"/>
          <w:szCs w:val="26"/>
        </w:rPr>
        <w:t xml:space="preserve">a </w:t>
      </w:r>
      <w:r w:rsidR="005E6117">
        <w:rPr>
          <w:rFonts w:ascii="Times New Roman" w:hAnsi="Times New Roman"/>
          <w:sz w:val="26"/>
          <w:szCs w:val="26"/>
        </w:rPr>
        <w:t xml:space="preserve">Bác </w:t>
      </w:r>
      <w:r w:rsidRPr="005E6117">
        <w:rPr>
          <w:rFonts w:ascii="Times New Roman" w:hAnsi="Times New Roman"/>
          <w:sz w:val="26"/>
          <w:szCs w:val="26"/>
        </w:rPr>
        <w:t>g</w:t>
      </w:r>
      <w:r w:rsidRPr="005E6117">
        <w:rPr>
          <w:rFonts w:ascii="Times New Roman" w:hAnsi="Times New Roman"/>
          <w:sz w:val="26"/>
          <w:szCs w:val="26"/>
        </w:rPr>
        <w:t>ắ</w:t>
      </w:r>
      <w:r w:rsidRPr="005E6117">
        <w:rPr>
          <w:rFonts w:ascii="Times New Roman" w:hAnsi="Times New Roman"/>
          <w:sz w:val="26"/>
          <w:szCs w:val="26"/>
        </w:rPr>
        <w:t>n li</w:t>
      </w:r>
      <w:r w:rsidRPr="005E6117">
        <w:rPr>
          <w:rFonts w:ascii="Times New Roman" w:hAnsi="Times New Roman"/>
          <w:sz w:val="26"/>
          <w:szCs w:val="26"/>
        </w:rPr>
        <w:t>ề</w:t>
      </w:r>
      <w:r w:rsidRPr="005E6117">
        <w:rPr>
          <w:rFonts w:ascii="Times New Roman" w:hAnsi="Times New Roman"/>
          <w:sz w:val="26"/>
          <w:szCs w:val="26"/>
        </w:rPr>
        <w:t>n v</w:t>
      </w:r>
      <w:r w:rsidRPr="005E6117">
        <w:rPr>
          <w:rFonts w:ascii="Times New Roman" w:hAnsi="Times New Roman"/>
          <w:sz w:val="26"/>
          <w:szCs w:val="26"/>
        </w:rPr>
        <w:t>ớ</w:t>
      </w:r>
      <w:r w:rsidRPr="005E6117">
        <w:rPr>
          <w:rFonts w:ascii="Times New Roman" w:hAnsi="Times New Roman"/>
          <w:sz w:val="26"/>
          <w:szCs w:val="26"/>
        </w:rPr>
        <w:t>i l</w:t>
      </w:r>
      <w:r w:rsidRPr="005E6117">
        <w:rPr>
          <w:rFonts w:ascii="Times New Roman" w:hAnsi="Times New Roman"/>
          <w:sz w:val="26"/>
          <w:szCs w:val="26"/>
        </w:rPr>
        <w:t>ị</w:t>
      </w:r>
      <w:r w:rsidRPr="005E6117">
        <w:rPr>
          <w:rFonts w:ascii="Times New Roman" w:hAnsi="Times New Roman"/>
          <w:sz w:val="26"/>
          <w:szCs w:val="26"/>
        </w:rPr>
        <w:t>ch s</w:t>
      </w:r>
      <w:r w:rsidRPr="005E6117">
        <w:rPr>
          <w:rFonts w:ascii="Times New Roman" w:hAnsi="Times New Roman"/>
          <w:sz w:val="26"/>
          <w:szCs w:val="26"/>
        </w:rPr>
        <w:t>ử</w:t>
      </w:r>
      <w:r w:rsidRPr="005E6117">
        <w:rPr>
          <w:rFonts w:ascii="Times New Roman" w:hAnsi="Times New Roman"/>
          <w:sz w:val="26"/>
          <w:szCs w:val="26"/>
        </w:rPr>
        <w:t xml:space="preserve"> đ</w:t>
      </w:r>
      <w:r w:rsidRPr="005E6117">
        <w:rPr>
          <w:rFonts w:ascii="Times New Roman" w:hAnsi="Times New Roman"/>
          <w:sz w:val="26"/>
          <w:szCs w:val="26"/>
        </w:rPr>
        <w:t>ấ</w:t>
      </w:r>
      <w:r w:rsidRPr="005E6117">
        <w:rPr>
          <w:rFonts w:ascii="Times New Roman" w:hAnsi="Times New Roman"/>
          <w:sz w:val="26"/>
          <w:szCs w:val="26"/>
        </w:rPr>
        <w:t>u tranh cách m</w:t>
      </w:r>
      <w:r w:rsidRPr="005E6117">
        <w:rPr>
          <w:rFonts w:ascii="Times New Roman" w:hAnsi="Times New Roman"/>
          <w:sz w:val="26"/>
          <w:szCs w:val="26"/>
        </w:rPr>
        <w:t>ạ</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giai c</w:t>
      </w:r>
      <w:r w:rsidRPr="005E6117">
        <w:rPr>
          <w:rFonts w:ascii="Times New Roman" w:hAnsi="Times New Roman"/>
          <w:sz w:val="26"/>
          <w:szCs w:val="26"/>
        </w:rPr>
        <w:t>ấ</w:t>
      </w:r>
      <w:r w:rsidRPr="005E6117">
        <w:rPr>
          <w:rFonts w:ascii="Times New Roman" w:hAnsi="Times New Roman"/>
          <w:sz w:val="26"/>
          <w:szCs w:val="26"/>
        </w:rPr>
        <w:t>p công nhân,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ả</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dân t</w:t>
      </w:r>
      <w:r w:rsidRPr="005E6117">
        <w:rPr>
          <w:rFonts w:ascii="Times New Roman" w:hAnsi="Times New Roman"/>
          <w:sz w:val="26"/>
          <w:szCs w:val="26"/>
        </w:rPr>
        <w:t>ộ</w:t>
      </w:r>
      <w:r w:rsidRPr="005E6117">
        <w:rPr>
          <w:rFonts w:ascii="Times New Roman" w:hAnsi="Times New Roman"/>
          <w:sz w:val="26"/>
          <w:szCs w:val="26"/>
        </w:rPr>
        <w:t>c và nhân dân ta, ch</w:t>
      </w:r>
      <w:r w:rsidRPr="005E6117">
        <w:rPr>
          <w:rFonts w:ascii="Times New Roman" w:hAnsi="Times New Roman"/>
          <w:sz w:val="26"/>
          <w:szCs w:val="26"/>
        </w:rPr>
        <w:t>ố</w:t>
      </w:r>
      <w:r w:rsidRPr="005E6117">
        <w:rPr>
          <w:rFonts w:ascii="Times New Roman" w:hAnsi="Times New Roman"/>
          <w:sz w:val="26"/>
          <w:szCs w:val="26"/>
        </w:rPr>
        <w:t>ng</w:t>
      </w:r>
      <w:r w:rsidRPr="005E6117">
        <w:rPr>
          <w:rFonts w:ascii="Times New Roman" w:hAnsi="Times New Roman"/>
          <w:sz w:val="26"/>
          <w:szCs w:val="26"/>
        </w:rPr>
        <w:t xml:space="preserve"> ch</w:t>
      </w:r>
      <w:r w:rsidRPr="005E6117">
        <w:rPr>
          <w:rFonts w:ascii="Times New Roman" w:hAnsi="Times New Roman"/>
          <w:sz w:val="26"/>
          <w:szCs w:val="26"/>
        </w:rPr>
        <w:t>ủ</w:t>
      </w:r>
      <w:r w:rsidRPr="005E6117">
        <w:rPr>
          <w:rFonts w:ascii="Times New Roman" w:hAnsi="Times New Roman"/>
          <w:sz w:val="26"/>
          <w:szCs w:val="26"/>
        </w:rPr>
        <w:t xml:space="preserve"> nghĩa đ</w:t>
      </w:r>
      <w:r w:rsidRPr="005E6117">
        <w:rPr>
          <w:rFonts w:ascii="Times New Roman" w:hAnsi="Times New Roman"/>
          <w:sz w:val="26"/>
          <w:szCs w:val="26"/>
        </w:rPr>
        <w:t>ế</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ch</w:t>
      </w:r>
      <w:r w:rsidRPr="005E6117">
        <w:rPr>
          <w:rFonts w:ascii="Times New Roman" w:hAnsi="Times New Roman"/>
          <w:sz w:val="26"/>
          <w:szCs w:val="26"/>
        </w:rPr>
        <w:t>ủ</w:t>
      </w:r>
      <w:r w:rsidRPr="005E6117">
        <w:rPr>
          <w:rFonts w:ascii="Times New Roman" w:hAnsi="Times New Roman"/>
          <w:sz w:val="26"/>
          <w:szCs w:val="26"/>
        </w:rPr>
        <w:t xml:space="preserve"> nghĩa th</w:t>
      </w:r>
      <w:r w:rsidRPr="005E6117">
        <w:rPr>
          <w:rFonts w:ascii="Times New Roman" w:hAnsi="Times New Roman"/>
          <w:sz w:val="26"/>
          <w:szCs w:val="26"/>
        </w:rPr>
        <w:t>ự</w:t>
      </w:r>
      <w:r w:rsidRPr="005E6117">
        <w:rPr>
          <w:rFonts w:ascii="Times New Roman" w:hAnsi="Times New Roman"/>
          <w:sz w:val="26"/>
          <w:szCs w:val="26"/>
        </w:rPr>
        <w:t>c dân vì đ</w:t>
      </w:r>
      <w:r w:rsidRPr="005E6117">
        <w:rPr>
          <w:rFonts w:ascii="Times New Roman" w:hAnsi="Times New Roman"/>
          <w:sz w:val="26"/>
          <w:szCs w:val="26"/>
        </w:rPr>
        <w:t>ộ</w:t>
      </w:r>
      <w:r w:rsidRPr="005E6117">
        <w:rPr>
          <w:rFonts w:ascii="Times New Roman" w:hAnsi="Times New Roman"/>
          <w:sz w:val="26"/>
          <w:szCs w:val="26"/>
        </w:rPr>
        <w:t>c l</w:t>
      </w:r>
      <w:r w:rsidRPr="005E6117">
        <w:rPr>
          <w:rFonts w:ascii="Times New Roman" w:hAnsi="Times New Roman"/>
          <w:sz w:val="26"/>
          <w:szCs w:val="26"/>
        </w:rPr>
        <w:t>ậ</w:t>
      </w:r>
      <w:r w:rsidRPr="005E6117">
        <w:rPr>
          <w:rFonts w:ascii="Times New Roman" w:hAnsi="Times New Roman"/>
          <w:sz w:val="26"/>
          <w:szCs w:val="26"/>
        </w:rPr>
        <w:t>p dân t</w:t>
      </w:r>
      <w:r w:rsidRPr="005E6117">
        <w:rPr>
          <w:rFonts w:ascii="Times New Roman" w:hAnsi="Times New Roman"/>
          <w:sz w:val="26"/>
          <w:szCs w:val="26"/>
        </w:rPr>
        <w:t>ộ</w:t>
      </w:r>
      <w:r w:rsidRPr="005E6117">
        <w:rPr>
          <w:rFonts w:ascii="Times New Roman" w:hAnsi="Times New Roman"/>
          <w:sz w:val="26"/>
          <w:szCs w:val="26"/>
        </w:rPr>
        <w:t>c và ch</w:t>
      </w:r>
      <w:r w:rsidRPr="005E6117">
        <w:rPr>
          <w:rFonts w:ascii="Times New Roman" w:hAnsi="Times New Roman"/>
          <w:sz w:val="26"/>
          <w:szCs w:val="26"/>
        </w:rPr>
        <w:t>ủ</w:t>
      </w:r>
      <w:r w:rsidRPr="005E6117">
        <w:rPr>
          <w:rFonts w:ascii="Times New Roman" w:hAnsi="Times New Roman"/>
          <w:sz w:val="26"/>
          <w:szCs w:val="26"/>
        </w:rPr>
        <w:t xml:space="preserve"> nghĩa xã h</w:t>
      </w:r>
      <w:r w:rsidRPr="005E6117">
        <w:rPr>
          <w:rFonts w:ascii="Times New Roman" w:hAnsi="Times New Roman"/>
          <w:sz w:val="26"/>
          <w:szCs w:val="26"/>
        </w:rPr>
        <w:t>ộ</w:t>
      </w:r>
      <w:r w:rsidRPr="005E6117">
        <w:rPr>
          <w:rFonts w:ascii="Times New Roman" w:hAnsi="Times New Roman"/>
          <w:sz w:val="26"/>
          <w:szCs w:val="26"/>
        </w:rPr>
        <w:t>i. Chính vì s</w:t>
      </w:r>
      <w:r w:rsidRPr="005E6117">
        <w:rPr>
          <w:rFonts w:ascii="Times New Roman" w:hAnsi="Times New Roman"/>
          <w:sz w:val="26"/>
          <w:szCs w:val="26"/>
        </w:rPr>
        <w:t>ự</w:t>
      </w:r>
      <w:r w:rsidRPr="005E6117">
        <w:rPr>
          <w:rFonts w:ascii="Times New Roman" w:hAnsi="Times New Roman"/>
          <w:sz w:val="26"/>
          <w:szCs w:val="26"/>
        </w:rPr>
        <w:t xml:space="preserve"> nghi</w:t>
      </w:r>
      <w:r w:rsidRPr="005E6117">
        <w:rPr>
          <w:rFonts w:ascii="Times New Roman" w:hAnsi="Times New Roman"/>
          <w:sz w:val="26"/>
          <w:szCs w:val="26"/>
        </w:rPr>
        <w:t>ệ</w:t>
      </w:r>
      <w:r w:rsidRPr="005E6117">
        <w:rPr>
          <w:rFonts w:ascii="Times New Roman" w:hAnsi="Times New Roman"/>
          <w:sz w:val="26"/>
          <w:szCs w:val="26"/>
        </w:rPr>
        <w:t>p vĩ đ</w:t>
      </w:r>
      <w:r w:rsidRPr="005E6117">
        <w:rPr>
          <w:rFonts w:ascii="Times New Roman" w:hAnsi="Times New Roman"/>
          <w:sz w:val="26"/>
          <w:szCs w:val="26"/>
        </w:rPr>
        <w:t>ạ</w:t>
      </w:r>
      <w:r w:rsidRPr="005E6117">
        <w:rPr>
          <w:rFonts w:ascii="Times New Roman" w:hAnsi="Times New Roman"/>
          <w:sz w:val="26"/>
          <w:szCs w:val="26"/>
        </w:rPr>
        <w:t xml:space="preserve">i </w:t>
      </w:r>
      <w:r w:rsidRPr="005E6117">
        <w:rPr>
          <w:rFonts w:ascii="Times New Roman" w:hAnsi="Times New Roman"/>
          <w:sz w:val="26"/>
          <w:szCs w:val="26"/>
        </w:rPr>
        <w:t>ấ</w:t>
      </w:r>
      <w:r w:rsidRPr="005E6117">
        <w:rPr>
          <w:rFonts w:ascii="Times New Roman" w:hAnsi="Times New Roman"/>
          <w:sz w:val="26"/>
          <w:szCs w:val="26"/>
        </w:rPr>
        <w:t>y mà nhân dân ta g</w:t>
      </w:r>
      <w:r w:rsidRPr="005E6117">
        <w:rPr>
          <w:rFonts w:ascii="Times New Roman" w:hAnsi="Times New Roman"/>
          <w:sz w:val="26"/>
          <w:szCs w:val="26"/>
        </w:rPr>
        <w:t>ọ</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v</w:t>
      </w:r>
      <w:r w:rsidRPr="005E6117">
        <w:rPr>
          <w:rFonts w:ascii="Times New Roman" w:hAnsi="Times New Roman"/>
          <w:sz w:val="26"/>
          <w:szCs w:val="26"/>
        </w:rPr>
        <w:t>ớ</w:t>
      </w:r>
      <w:r w:rsidRPr="005E6117">
        <w:rPr>
          <w:rFonts w:ascii="Times New Roman" w:hAnsi="Times New Roman"/>
          <w:sz w:val="26"/>
          <w:szCs w:val="26"/>
        </w:rPr>
        <w:t>i cái tên thân thương - Bác Tôn. Bác  đã s</w:t>
      </w:r>
      <w:r w:rsidRPr="005E6117">
        <w:rPr>
          <w:rFonts w:ascii="Times New Roman" w:hAnsi="Times New Roman"/>
          <w:sz w:val="26"/>
          <w:szCs w:val="26"/>
        </w:rPr>
        <w:t>ố</w:t>
      </w:r>
      <w:r w:rsidRPr="005E6117">
        <w:rPr>
          <w:rFonts w:ascii="Times New Roman" w:hAnsi="Times New Roman"/>
          <w:sz w:val="26"/>
          <w:szCs w:val="26"/>
        </w:rPr>
        <w:t>ng, chi</w:t>
      </w:r>
      <w:r w:rsidRPr="005E6117">
        <w:rPr>
          <w:rFonts w:ascii="Times New Roman" w:hAnsi="Times New Roman"/>
          <w:sz w:val="26"/>
          <w:szCs w:val="26"/>
        </w:rPr>
        <w:t>ế</w:t>
      </w:r>
      <w:r w:rsidRPr="005E6117">
        <w:rPr>
          <w:rFonts w:ascii="Times New Roman" w:hAnsi="Times New Roman"/>
          <w:sz w:val="26"/>
          <w:szCs w:val="26"/>
        </w:rPr>
        <w:t>n đ</w:t>
      </w:r>
      <w:r w:rsidRPr="005E6117">
        <w:rPr>
          <w:rFonts w:ascii="Times New Roman" w:hAnsi="Times New Roman"/>
          <w:sz w:val="26"/>
          <w:szCs w:val="26"/>
        </w:rPr>
        <w:t>ấ</w:t>
      </w:r>
      <w:r w:rsidRPr="005E6117">
        <w:rPr>
          <w:rFonts w:ascii="Times New Roman" w:hAnsi="Times New Roman"/>
          <w:sz w:val="26"/>
          <w:szCs w:val="26"/>
        </w:rPr>
        <w:t>u và c</w:t>
      </w:r>
      <w:r w:rsidRPr="005E6117">
        <w:rPr>
          <w:rFonts w:ascii="Times New Roman" w:hAnsi="Times New Roman"/>
          <w:sz w:val="26"/>
          <w:szCs w:val="26"/>
        </w:rPr>
        <w:t>ố</w:t>
      </w:r>
      <w:r w:rsidRPr="005E6117">
        <w:rPr>
          <w:rFonts w:ascii="Times New Roman" w:hAnsi="Times New Roman"/>
          <w:sz w:val="26"/>
          <w:szCs w:val="26"/>
        </w:rPr>
        <w:t>ng hi</w:t>
      </w:r>
      <w:r w:rsidRPr="005E6117">
        <w:rPr>
          <w:rFonts w:ascii="Times New Roman" w:hAnsi="Times New Roman"/>
          <w:sz w:val="26"/>
          <w:szCs w:val="26"/>
        </w:rPr>
        <w:t>ế</w:t>
      </w:r>
      <w:r w:rsidRPr="005E6117">
        <w:rPr>
          <w:rFonts w:ascii="Times New Roman" w:hAnsi="Times New Roman"/>
          <w:sz w:val="26"/>
          <w:szCs w:val="26"/>
        </w:rPr>
        <w:t>n</w:t>
      </w:r>
      <w:r w:rsidR="005E6117">
        <w:rPr>
          <w:rFonts w:ascii="Times New Roman" w:hAnsi="Times New Roman"/>
          <w:sz w:val="26"/>
          <w:szCs w:val="26"/>
        </w:rPr>
        <w:t xml:space="preserve">, dành </w:t>
      </w:r>
      <w:r w:rsidRPr="005E6117">
        <w:rPr>
          <w:rFonts w:ascii="Times New Roman" w:hAnsi="Times New Roman"/>
          <w:sz w:val="26"/>
          <w:szCs w:val="26"/>
        </w:rPr>
        <w:t>tr</w:t>
      </w:r>
      <w:r w:rsidRPr="005E6117">
        <w:rPr>
          <w:rFonts w:ascii="Times New Roman" w:hAnsi="Times New Roman"/>
          <w:sz w:val="26"/>
          <w:szCs w:val="26"/>
        </w:rPr>
        <w:t>ọ</w:t>
      </w:r>
      <w:r w:rsidRPr="005E6117">
        <w:rPr>
          <w:rFonts w:ascii="Times New Roman" w:hAnsi="Times New Roman"/>
          <w:sz w:val="26"/>
          <w:szCs w:val="26"/>
        </w:rPr>
        <w:t>n m</w:t>
      </w:r>
      <w:r w:rsidRPr="005E6117">
        <w:rPr>
          <w:rFonts w:ascii="Times New Roman" w:hAnsi="Times New Roman"/>
          <w:sz w:val="26"/>
          <w:szCs w:val="26"/>
        </w:rPr>
        <w:t>ộ</w:t>
      </w:r>
      <w:r w:rsidRPr="005E6117">
        <w:rPr>
          <w:rFonts w:ascii="Times New Roman" w:hAnsi="Times New Roman"/>
          <w:sz w:val="26"/>
          <w:szCs w:val="26"/>
        </w:rPr>
        <w:t>t đ</w:t>
      </w:r>
      <w:r w:rsidRPr="005E6117">
        <w:rPr>
          <w:rFonts w:ascii="Times New Roman" w:hAnsi="Times New Roman"/>
          <w:sz w:val="26"/>
          <w:szCs w:val="26"/>
        </w:rPr>
        <w:t>ờ</w:t>
      </w:r>
      <w:r w:rsidRPr="005E6117">
        <w:rPr>
          <w:rFonts w:ascii="Times New Roman" w:hAnsi="Times New Roman"/>
          <w:sz w:val="26"/>
          <w:szCs w:val="26"/>
        </w:rPr>
        <w:t>i cao đ</w:t>
      </w:r>
      <w:r w:rsidRPr="005E6117">
        <w:rPr>
          <w:rFonts w:ascii="Times New Roman" w:hAnsi="Times New Roman"/>
          <w:sz w:val="26"/>
          <w:szCs w:val="26"/>
        </w:rPr>
        <w:t>ẹ</w:t>
      </w:r>
      <w:r w:rsidRPr="005E6117">
        <w:rPr>
          <w:rFonts w:ascii="Times New Roman" w:hAnsi="Times New Roman"/>
          <w:sz w:val="26"/>
          <w:szCs w:val="26"/>
        </w:rPr>
        <w:t>p c</w:t>
      </w:r>
      <w:r w:rsidRPr="005E6117">
        <w:rPr>
          <w:rFonts w:ascii="Times New Roman" w:hAnsi="Times New Roman"/>
          <w:sz w:val="26"/>
          <w:szCs w:val="26"/>
        </w:rPr>
        <w:t>ủ</w:t>
      </w:r>
      <w:r w:rsidRPr="005E6117">
        <w:rPr>
          <w:rFonts w:ascii="Times New Roman" w:hAnsi="Times New Roman"/>
          <w:sz w:val="26"/>
          <w:szCs w:val="26"/>
        </w:rPr>
        <w:t>a ngư</w:t>
      </w:r>
      <w:r w:rsidRPr="005E6117">
        <w:rPr>
          <w:rFonts w:ascii="Times New Roman" w:hAnsi="Times New Roman"/>
          <w:sz w:val="26"/>
          <w:szCs w:val="26"/>
        </w:rPr>
        <w:t>ờ</w:t>
      </w:r>
      <w:r w:rsidRPr="005E6117">
        <w:rPr>
          <w:rFonts w:ascii="Times New Roman" w:hAnsi="Times New Roman"/>
          <w:sz w:val="26"/>
          <w:szCs w:val="26"/>
        </w:rPr>
        <w:t>i chi</w:t>
      </w:r>
      <w:r w:rsidRPr="005E6117">
        <w:rPr>
          <w:rFonts w:ascii="Times New Roman" w:hAnsi="Times New Roman"/>
          <w:sz w:val="26"/>
          <w:szCs w:val="26"/>
        </w:rPr>
        <w:t>ế</w:t>
      </w:r>
      <w:r w:rsidRPr="005E6117">
        <w:rPr>
          <w:rFonts w:ascii="Times New Roman" w:hAnsi="Times New Roman"/>
          <w:sz w:val="26"/>
          <w:szCs w:val="26"/>
        </w:rPr>
        <w:t>n sĩ c</w:t>
      </w:r>
      <w:r w:rsidRPr="005E6117">
        <w:rPr>
          <w:rFonts w:ascii="Times New Roman" w:hAnsi="Times New Roman"/>
          <w:sz w:val="26"/>
          <w:szCs w:val="26"/>
        </w:rPr>
        <w:t>ộ</w:t>
      </w:r>
      <w:r w:rsidRPr="005E6117">
        <w:rPr>
          <w:rFonts w:ascii="Times New Roman" w:hAnsi="Times New Roman"/>
          <w:sz w:val="26"/>
          <w:szCs w:val="26"/>
        </w:rPr>
        <w:t>ng s</w:t>
      </w:r>
      <w:r w:rsidRPr="005E6117">
        <w:rPr>
          <w:rFonts w:ascii="Times New Roman" w:hAnsi="Times New Roman"/>
          <w:sz w:val="26"/>
          <w:szCs w:val="26"/>
        </w:rPr>
        <w:t>ả</w:t>
      </w:r>
      <w:r w:rsidRPr="005E6117">
        <w:rPr>
          <w:rFonts w:ascii="Times New Roman" w:hAnsi="Times New Roman"/>
          <w:sz w:val="26"/>
          <w:szCs w:val="26"/>
        </w:rPr>
        <w:t>n ch</w:t>
      </w:r>
      <w:r w:rsidRPr="005E6117">
        <w:rPr>
          <w:rFonts w:ascii="Times New Roman" w:hAnsi="Times New Roman"/>
          <w:sz w:val="26"/>
          <w:szCs w:val="26"/>
        </w:rPr>
        <w:t>o T</w:t>
      </w:r>
      <w:r w:rsidRPr="005E6117">
        <w:rPr>
          <w:rFonts w:ascii="Times New Roman" w:hAnsi="Times New Roman"/>
          <w:sz w:val="26"/>
          <w:szCs w:val="26"/>
        </w:rPr>
        <w:t>ổ</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cho nhân dân.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H</w:t>
      </w:r>
      <w:r w:rsidRPr="005E6117">
        <w:rPr>
          <w:rFonts w:ascii="Times New Roman" w:hAnsi="Times New Roman"/>
          <w:sz w:val="26"/>
          <w:szCs w:val="26"/>
        </w:rPr>
        <w:t>ồ</w:t>
      </w:r>
      <w:r w:rsidRPr="005E6117">
        <w:rPr>
          <w:rFonts w:ascii="Times New Roman" w:hAnsi="Times New Roman"/>
          <w:sz w:val="26"/>
          <w:szCs w:val="26"/>
        </w:rPr>
        <w:t xml:space="preserve"> Chí Minh đã ca ng</w:t>
      </w:r>
      <w:r w:rsidRPr="005E6117">
        <w:rPr>
          <w:rFonts w:ascii="Times New Roman" w:hAnsi="Times New Roman"/>
          <w:sz w:val="26"/>
          <w:szCs w:val="26"/>
        </w:rPr>
        <w:t>ợ</w:t>
      </w:r>
      <w:r w:rsidRPr="005E6117">
        <w:rPr>
          <w:rFonts w:ascii="Times New Roman" w:hAnsi="Times New Roman"/>
          <w:sz w:val="26"/>
          <w:szCs w:val="26"/>
        </w:rPr>
        <w:t>i: “Đ</w:t>
      </w:r>
      <w:r w:rsidRPr="005E6117">
        <w:rPr>
          <w:rFonts w:ascii="Times New Roman" w:hAnsi="Times New Roman"/>
          <w:sz w:val="26"/>
          <w:szCs w:val="26"/>
        </w:rPr>
        <w:t>ồ</w:t>
      </w:r>
      <w:r w:rsidRPr="005E6117">
        <w:rPr>
          <w:rFonts w:ascii="Times New Roman" w:hAnsi="Times New Roman"/>
          <w:sz w:val="26"/>
          <w:szCs w:val="26"/>
        </w:rPr>
        <w:t>ng chí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là m</w:t>
      </w:r>
      <w:r w:rsidRPr="005E6117">
        <w:rPr>
          <w:rFonts w:ascii="Times New Roman" w:hAnsi="Times New Roman"/>
          <w:sz w:val="26"/>
          <w:szCs w:val="26"/>
        </w:rPr>
        <w:t>ộ</w:t>
      </w:r>
      <w:r w:rsidRPr="005E6117">
        <w:rPr>
          <w:rFonts w:ascii="Times New Roman" w:hAnsi="Times New Roman"/>
          <w:sz w:val="26"/>
          <w:szCs w:val="26"/>
        </w:rPr>
        <w:t>t ngư</w:t>
      </w:r>
      <w:r w:rsidRPr="005E6117">
        <w:rPr>
          <w:rFonts w:ascii="Times New Roman" w:hAnsi="Times New Roman"/>
          <w:sz w:val="26"/>
          <w:szCs w:val="26"/>
        </w:rPr>
        <w:t>ờ</w:t>
      </w:r>
      <w:r w:rsidRPr="005E6117">
        <w:rPr>
          <w:rFonts w:ascii="Times New Roman" w:hAnsi="Times New Roman"/>
          <w:sz w:val="26"/>
          <w:szCs w:val="26"/>
        </w:rPr>
        <w:t>i con r</w:t>
      </w:r>
      <w:r w:rsidRPr="005E6117">
        <w:rPr>
          <w:rFonts w:ascii="Times New Roman" w:hAnsi="Times New Roman"/>
          <w:sz w:val="26"/>
          <w:szCs w:val="26"/>
        </w:rPr>
        <w:t>ấ</w:t>
      </w:r>
      <w:r w:rsidRPr="005E6117">
        <w:rPr>
          <w:rFonts w:ascii="Times New Roman" w:hAnsi="Times New Roman"/>
          <w:sz w:val="26"/>
          <w:szCs w:val="26"/>
        </w:rPr>
        <w:t>t ưu tú c</w:t>
      </w:r>
      <w:r w:rsidRPr="005E6117">
        <w:rPr>
          <w:rFonts w:ascii="Times New Roman" w:hAnsi="Times New Roman"/>
          <w:sz w:val="26"/>
          <w:szCs w:val="26"/>
        </w:rPr>
        <w:t>ủ</w:t>
      </w:r>
      <w:r w:rsidRPr="005E6117">
        <w:rPr>
          <w:rFonts w:ascii="Times New Roman" w:hAnsi="Times New Roman"/>
          <w:sz w:val="26"/>
          <w:szCs w:val="26"/>
        </w:rPr>
        <w:t>a T</w:t>
      </w:r>
      <w:r w:rsidRPr="005E6117">
        <w:rPr>
          <w:rFonts w:ascii="Times New Roman" w:hAnsi="Times New Roman"/>
          <w:sz w:val="26"/>
          <w:szCs w:val="26"/>
        </w:rPr>
        <w:t>ổ</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là m</w:t>
      </w:r>
      <w:r w:rsidRPr="005E6117">
        <w:rPr>
          <w:rFonts w:ascii="Times New Roman" w:hAnsi="Times New Roman"/>
          <w:sz w:val="26"/>
          <w:szCs w:val="26"/>
        </w:rPr>
        <w:t>ộ</w:t>
      </w:r>
      <w:r w:rsidRPr="005E6117">
        <w:rPr>
          <w:rFonts w:ascii="Times New Roman" w:hAnsi="Times New Roman"/>
          <w:sz w:val="26"/>
          <w:szCs w:val="26"/>
        </w:rPr>
        <w:t>t t</w:t>
      </w:r>
      <w:r w:rsidRPr="005E6117">
        <w:rPr>
          <w:rFonts w:ascii="Times New Roman" w:hAnsi="Times New Roman"/>
          <w:sz w:val="26"/>
          <w:szCs w:val="26"/>
        </w:rPr>
        <w:t>ấ</w:t>
      </w:r>
      <w:r w:rsidRPr="005E6117">
        <w:rPr>
          <w:rFonts w:ascii="Times New Roman" w:hAnsi="Times New Roman"/>
          <w:sz w:val="26"/>
          <w:szCs w:val="26"/>
        </w:rPr>
        <w:t>m gương m</w:t>
      </w:r>
      <w:r w:rsidRPr="005E6117">
        <w:rPr>
          <w:rFonts w:ascii="Times New Roman" w:hAnsi="Times New Roman"/>
          <w:sz w:val="26"/>
          <w:szCs w:val="26"/>
        </w:rPr>
        <w:t>ẫ</w:t>
      </w:r>
      <w:r w:rsidRPr="005E6117">
        <w:rPr>
          <w:rFonts w:ascii="Times New Roman" w:hAnsi="Times New Roman"/>
          <w:sz w:val="26"/>
          <w:szCs w:val="26"/>
        </w:rPr>
        <w:t>u m</w:t>
      </w:r>
      <w:r w:rsidRPr="005E6117">
        <w:rPr>
          <w:rFonts w:ascii="Times New Roman" w:hAnsi="Times New Roman"/>
          <w:sz w:val="26"/>
          <w:szCs w:val="26"/>
        </w:rPr>
        <w:t>ự</w:t>
      </w:r>
      <w:r w:rsidRPr="005E6117">
        <w:rPr>
          <w:rFonts w:ascii="Times New Roman" w:hAnsi="Times New Roman"/>
          <w:sz w:val="26"/>
          <w:szCs w:val="26"/>
        </w:rPr>
        <w:t>c v</w:t>
      </w:r>
      <w:r w:rsidRPr="005E6117">
        <w:rPr>
          <w:rFonts w:ascii="Times New Roman" w:hAnsi="Times New Roman"/>
          <w:sz w:val="26"/>
          <w:szCs w:val="26"/>
        </w:rPr>
        <w:t>ề</w:t>
      </w:r>
      <w:r w:rsidRPr="005E6117">
        <w:rPr>
          <w:rFonts w:ascii="Times New Roman" w:hAnsi="Times New Roman"/>
          <w:sz w:val="26"/>
          <w:szCs w:val="26"/>
        </w:rPr>
        <w:t xml:space="preserve">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cách m</w:t>
      </w:r>
      <w:r w:rsidRPr="005E6117">
        <w:rPr>
          <w:rFonts w:ascii="Times New Roman" w:hAnsi="Times New Roman"/>
          <w:sz w:val="26"/>
          <w:szCs w:val="26"/>
        </w:rPr>
        <w:t>ạ</w:t>
      </w:r>
      <w:r w:rsidRPr="005E6117">
        <w:rPr>
          <w:rFonts w:ascii="Times New Roman" w:hAnsi="Times New Roman"/>
          <w:sz w:val="26"/>
          <w:szCs w:val="26"/>
        </w:rPr>
        <w:t>ng; su</w:t>
      </w:r>
      <w:r w:rsidRPr="005E6117">
        <w:rPr>
          <w:rFonts w:ascii="Times New Roman" w:hAnsi="Times New Roman"/>
          <w:sz w:val="26"/>
          <w:szCs w:val="26"/>
        </w:rPr>
        <w:t>ố</w:t>
      </w:r>
      <w:r w:rsidRPr="005E6117">
        <w:rPr>
          <w:rFonts w:ascii="Times New Roman" w:hAnsi="Times New Roman"/>
          <w:sz w:val="26"/>
          <w:szCs w:val="26"/>
        </w:rPr>
        <w:t>t đ</w:t>
      </w:r>
      <w:r w:rsidRPr="005E6117">
        <w:rPr>
          <w:rFonts w:ascii="Times New Roman" w:hAnsi="Times New Roman"/>
          <w:sz w:val="26"/>
          <w:szCs w:val="26"/>
        </w:rPr>
        <w:t>ờ</w:t>
      </w:r>
      <w:r w:rsidRPr="005E6117">
        <w:rPr>
          <w:rFonts w:ascii="Times New Roman" w:hAnsi="Times New Roman"/>
          <w:sz w:val="26"/>
          <w:szCs w:val="26"/>
        </w:rPr>
        <w:t>i c</w:t>
      </w:r>
      <w:r w:rsidRPr="005E6117">
        <w:rPr>
          <w:rFonts w:ascii="Times New Roman" w:hAnsi="Times New Roman"/>
          <w:sz w:val="26"/>
          <w:szCs w:val="26"/>
        </w:rPr>
        <w:t>ầ</w:t>
      </w:r>
      <w:r w:rsidRPr="005E6117">
        <w:rPr>
          <w:rFonts w:ascii="Times New Roman" w:hAnsi="Times New Roman"/>
          <w:sz w:val="26"/>
          <w:szCs w:val="26"/>
        </w:rPr>
        <w:t>n kiêm liêm chính, su</w:t>
      </w:r>
      <w:r w:rsidRPr="005E6117">
        <w:rPr>
          <w:rFonts w:ascii="Times New Roman" w:hAnsi="Times New Roman"/>
          <w:sz w:val="26"/>
          <w:szCs w:val="26"/>
        </w:rPr>
        <w:t>ố</w:t>
      </w:r>
      <w:r w:rsidRPr="005E6117">
        <w:rPr>
          <w:rFonts w:ascii="Times New Roman" w:hAnsi="Times New Roman"/>
          <w:sz w:val="26"/>
          <w:szCs w:val="26"/>
        </w:rPr>
        <w:t>t đ</w:t>
      </w:r>
      <w:r w:rsidRPr="005E6117">
        <w:rPr>
          <w:rFonts w:ascii="Times New Roman" w:hAnsi="Times New Roman"/>
          <w:sz w:val="26"/>
          <w:szCs w:val="26"/>
        </w:rPr>
        <w:t>ờ</w:t>
      </w:r>
      <w:r w:rsidRPr="005E6117">
        <w:rPr>
          <w:rFonts w:ascii="Times New Roman" w:hAnsi="Times New Roman"/>
          <w:sz w:val="26"/>
          <w:szCs w:val="26"/>
        </w:rPr>
        <w:t>i h</w:t>
      </w:r>
      <w:r w:rsidRPr="005E6117">
        <w:rPr>
          <w:rFonts w:ascii="Times New Roman" w:hAnsi="Times New Roman"/>
          <w:sz w:val="26"/>
          <w:szCs w:val="26"/>
        </w:rPr>
        <w:t>ế</w:t>
      </w:r>
      <w:r w:rsidRPr="005E6117">
        <w:rPr>
          <w:rFonts w:ascii="Times New Roman" w:hAnsi="Times New Roman"/>
          <w:sz w:val="26"/>
          <w:szCs w:val="26"/>
        </w:rPr>
        <w:t>t lòng h</w:t>
      </w:r>
      <w:r w:rsidRPr="005E6117">
        <w:rPr>
          <w:rFonts w:ascii="Times New Roman" w:hAnsi="Times New Roman"/>
          <w:sz w:val="26"/>
          <w:szCs w:val="26"/>
        </w:rPr>
        <w:t>ế</w:t>
      </w:r>
      <w:r w:rsidRPr="005E6117">
        <w:rPr>
          <w:rFonts w:ascii="Times New Roman" w:hAnsi="Times New Roman"/>
          <w:sz w:val="26"/>
          <w:szCs w:val="26"/>
        </w:rPr>
        <w:t>t s</w:t>
      </w:r>
      <w:r w:rsidRPr="005E6117">
        <w:rPr>
          <w:rFonts w:ascii="Times New Roman" w:hAnsi="Times New Roman"/>
          <w:sz w:val="26"/>
          <w:szCs w:val="26"/>
        </w:rPr>
        <w:t>ứ</w:t>
      </w:r>
      <w:r w:rsidRPr="005E6117">
        <w:rPr>
          <w:rFonts w:ascii="Times New Roman" w:hAnsi="Times New Roman"/>
          <w:sz w:val="26"/>
          <w:szCs w:val="26"/>
        </w:rPr>
        <w:t>c ph</w:t>
      </w:r>
      <w:r w:rsidRPr="005E6117">
        <w:rPr>
          <w:rFonts w:ascii="Times New Roman" w:hAnsi="Times New Roman"/>
          <w:sz w:val="26"/>
          <w:szCs w:val="26"/>
        </w:rPr>
        <w:t>ụ</w:t>
      </w:r>
      <w:r w:rsidRPr="005E6117">
        <w:rPr>
          <w:rFonts w:ascii="Times New Roman" w:hAnsi="Times New Roman"/>
          <w:sz w:val="26"/>
          <w:szCs w:val="26"/>
        </w:rPr>
        <w:t>c v</w:t>
      </w:r>
      <w:r w:rsidRPr="005E6117">
        <w:rPr>
          <w:rFonts w:ascii="Times New Roman" w:hAnsi="Times New Roman"/>
          <w:sz w:val="26"/>
          <w:szCs w:val="26"/>
        </w:rPr>
        <w:t>ụ</w:t>
      </w:r>
      <w:r w:rsidRPr="005E6117">
        <w:rPr>
          <w:rFonts w:ascii="Times New Roman" w:hAnsi="Times New Roman"/>
          <w:sz w:val="26"/>
          <w:szCs w:val="26"/>
        </w:rPr>
        <w:t xml:space="preserve"> cách m</w:t>
      </w:r>
      <w:r w:rsidRPr="005E6117">
        <w:rPr>
          <w:rFonts w:ascii="Times New Roman" w:hAnsi="Times New Roman"/>
          <w:sz w:val="26"/>
          <w:szCs w:val="26"/>
        </w:rPr>
        <w:t>ạ</w:t>
      </w:r>
      <w:r w:rsidRPr="005E6117">
        <w:rPr>
          <w:rFonts w:ascii="Times New Roman" w:hAnsi="Times New Roman"/>
          <w:sz w:val="26"/>
          <w:szCs w:val="26"/>
        </w:rPr>
        <w:t>ng, ph</w:t>
      </w:r>
      <w:r w:rsidRPr="005E6117">
        <w:rPr>
          <w:rFonts w:ascii="Times New Roman" w:hAnsi="Times New Roman"/>
          <w:sz w:val="26"/>
          <w:szCs w:val="26"/>
        </w:rPr>
        <w:t>ụ</w:t>
      </w:r>
      <w:r w:rsidRPr="005E6117">
        <w:rPr>
          <w:rFonts w:ascii="Times New Roman" w:hAnsi="Times New Roman"/>
          <w:sz w:val="26"/>
          <w:szCs w:val="26"/>
        </w:rPr>
        <w:t>c v</w:t>
      </w:r>
      <w:r w:rsidRPr="005E6117">
        <w:rPr>
          <w:rFonts w:ascii="Times New Roman" w:hAnsi="Times New Roman"/>
          <w:sz w:val="26"/>
          <w:szCs w:val="26"/>
        </w:rPr>
        <w:t>ụ</w:t>
      </w:r>
      <w:r w:rsidRPr="005E6117">
        <w:rPr>
          <w:rFonts w:ascii="Times New Roman" w:hAnsi="Times New Roman"/>
          <w:sz w:val="26"/>
          <w:szCs w:val="26"/>
        </w:rPr>
        <w:t xml:space="preserve"> nhâ</w:t>
      </w:r>
      <w:r w:rsidRPr="005E6117">
        <w:rPr>
          <w:rFonts w:ascii="Times New Roman" w:hAnsi="Times New Roman"/>
          <w:sz w:val="26"/>
          <w:szCs w:val="26"/>
        </w:rPr>
        <w:t>n dân”.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sinh th</w:t>
      </w:r>
      <w:r w:rsidRPr="005E6117">
        <w:rPr>
          <w:rFonts w:ascii="Times New Roman" w:hAnsi="Times New Roman"/>
          <w:sz w:val="26"/>
          <w:szCs w:val="26"/>
        </w:rPr>
        <w:t>ờ</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chưa t</w:t>
      </w:r>
      <w:r w:rsidRPr="005E6117">
        <w:rPr>
          <w:rFonts w:ascii="Times New Roman" w:hAnsi="Times New Roman"/>
          <w:sz w:val="26"/>
          <w:szCs w:val="26"/>
        </w:rPr>
        <w:t>ừ</w:t>
      </w:r>
      <w:r w:rsidRPr="005E6117">
        <w:rPr>
          <w:rFonts w:ascii="Times New Roman" w:hAnsi="Times New Roman"/>
          <w:sz w:val="26"/>
          <w:szCs w:val="26"/>
        </w:rPr>
        <w:t>ng vi</w:t>
      </w:r>
      <w:r w:rsidRPr="005E6117">
        <w:rPr>
          <w:rFonts w:ascii="Times New Roman" w:hAnsi="Times New Roman"/>
          <w:sz w:val="26"/>
          <w:szCs w:val="26"/>
        </w:rPr>
        <w:t>ế</w:t>
      </w:r>
      <w:r w:rsidRPr="005E6117">
        <w:rPr>
          <w:rFonts w:ascii="Times New Roman" w:hAnsi="Times New Roman"/>
          <w:sz w:val="26"/>
          <w:szCs w:val="26"/>
        </w:rPr>
        <w:t>t sách hay đ</w:t>
      </w:r>
      <w:r w:rsidRPr="005E6117">
        <w:rPr>
          <w:rFonts w:ascii="Times New Roman" w:hAnsi="Times New Roman"/>
          <w:sz w:val="26"/>
          <w:szCs w:val="26"/>
        </w:rPr>
        <w:t>ể</w:t>
      </w:r>
      <w:r w:rsidRPr="005E6117">
        <w:rPr>
          <w:rFonts w:ascii="Times New Roman" w:hAnsi="Times New Roman"/>
          <w:sz w:val="26"/>
          <w:szCs w:val="26"/>
        </w:rPr>
        <w:t xml:space="preserve"> l</w:t>
      </w:r>
      <w:r w:rsidRPr="005E6117">
        <w:rPr>
          <w:rFonts w:ascii="Times New Roman" w:hAnsi="Times New Roman"/>
          <w:sz w:val="26"/>
          <w:szCs w:val="26"/>
        </w:rPr>
        <w:t>ạ</w:t>
      </w:r>
      <w:r w:rsidRPr="005E6117">
        <w:rPr>
          <w:rFonts w:ascii="Times New Roman" w:hAnsi="Times New Roman"/>
          <w:sz w:val="26"/>
          <w:szCs w:val="26"/>
        </w:rPr>
        <w:t>i m</w:t>
      </w:r>
      <w:r w:rsidRPr="005E6117">
        <w:rPr>
          <w:rFonts w:ascii="Times New Roman" w:hAnsi="Times New Roman"/>
          <w:sz w:val="26"/>
          <w:szCs w:val="26"/>
        </w:rPr>
        <w:t>ộ</w:t>
      </w:r>
      <w:r w:rsidRPr="005E6117">
        <w:rPr>
          <w:rFonts w:ascii="Times New Roman" w:hAnsi="Times New Roman"/>
          <w:sz w:val="26"/>
          <w:szCs w:val="26"/>
        </w:rPr>
        <w:t>t quy</w:t>
      </w:r>
      <w:r w:rsidRPr="005E6117">
        <w:rPr>
          <w:rFonts w:ascii="Times New Roman" w:hAnsi="Times New Roman"/>
          <w:sz w:val="26"/>
          <w:szCs w:val="26"/>
        </w:rPr>
        <w:t>ể</w:t>
      </w:r>
      <w:r w:rsidRPr="005E6117">
        <w:rPr>
          <w:rFonts w:ascii="Times New Roman" w:hAnsi="Times New Roman"/>
          <w:sz w:val="26"/>
          <w:szCs w:val="26"/>
        </w:rPr>
        <w:t>n sách  nào nhưng v</w:t>
      </w:r>
      <w:r w:rsidRPr="005E6117">
        <w:rPr>
          <w:rFonts w:ascii="Times New Roman" w:hAnsi="Times New Roman"/>
          <w:sz w:val="26"/>
          <w:szCs w:val="26"/>
        </w:rPr>
        <w:t>ẫ</w:t>
      </w:r>
      <w:r w:rsidRPr="005E6117">
        <w:rPr>
          <w:rFonts w:ascii="Times New Roman" w:hAnsi="Times New Roman"/>
          <w:sz w:val="26"/>
          <w:szCs w:val="26"/>
        </w:rPr>
        <w:t>n có  tác ph</w:t>
      </w:r>
      <w:r w:rsidRPr="005E6117">
        <w:rPr>
          <w:rFonts w:ascii="Times New Roman" w:hAnsi="Times New Roman"/>
          <w:sz w:val="26"/>
          <w:szCs w:val="26"/>
        </w:rPr>
        <w:t>ẩ</w:t>
      </w:r>
      <w:r w:rsidRPr="005E6117">
        <w:rPr>
          <w:rFonts w:ascii="Times New Roman" w:hAnsi="Times New Roman"/>
          <w:sz w:val="26"/>
          <w:szCs w:val="26"/>
        </w:rPr>
        <w:t>m l</w:t>
      </w:r>
      <w:r w:rsidRPr="005E6117">
        <w:rPr>
          <w:rFonts w:ascii="Times New Roman" w:hAnsi="Times New Roman"/>
          <w:sz w:val="26"/>
          <w:szCs w:val="26"/>
        </w:rPr>
        <w:t>ớ</w:t>
      </w:r>
      <w:r w:rsidRPr="005E6117">
        <w:rPr>
          <w:rFonts w:ascii="Times New Roman" w:hAnsi="Times New Roman"/>
          <w:sz w:val="26"/>
          <w:szCs w:val="26"/>
        </w:rPr>
        <w:t>n nh</w:t>
      </w:r>
      <w:r w:rsidRPr="005E6117">
        <w:rPr>
          <w:rFonts w:ascii="Times New Roman" w:hAnsi="Times New Roman"/>
          <w:sz w:val="26"/>
          <w:szCs w:val="26"/>
        </w:rPr>
        <w:t>ấ</w:t>
      </w:r>
      <w:r w:rsidRPr="005E6117">
        <w:rPr>
          <w:rFonts w:ascii="Times New Roman" w:hAnsi="Times New Roman"/>
          <w:sz w:val="26"/>
          <w:szCs w:val="26"/>
        </w:rPr>
        <w:t>t đư</w:t>
      </w:r>
      <w:r w:rsidRPr="005E6117">
        <w:rPr>
          <w:rFonts w:ascii="Times New Roman" w:hAnsi="Times New Roman"/>
          <w:sz w:val="26"/>
          <w:szCs w:val="26"/>
        </w:rPr>
        <w:t>ợ</w:t>
      </w:r>
      <w:r w:rsidRPr="005E6117">
        <w:rPr>
          <w:rFonts w:ascii="Times New Roman" w:hAnsi="Times New Roman"/>
          <w:sz w:val="26"/>
          <w:szCs w:val="26"/>
        </w:rPr>
        <w:t>c ngư</w:t>
      </w:r>
      <w:r w:rsidRPr="005E6117">
        <w:rPr>
          <w:rFonts w:ascii="Times New Roman" w:hAnsi="Times New Roman"/>
          <w:sz w:val="26"/>
          <w:szCs w:val="26"/>
        </w:rPr>
        <w:t>ờ</w:t>
      </w:r>
      <w:r w:rsidRPr="005E6117">
        <w:rPr>
          <w:rFonts w:ascii="Times New Roman" w:hAnsi="Times New Roman"/>
          <w:sz w:val="26"/>
          <w:szCs w:val="26"/>
        </w:rPr>
        <w:t>i đ</w:t>
      </w:r>
      <w:r w:rsidRPr="005E6117">
        <w:rPr>
          <w:rFonts w:ascii="Times New Roman" w:hAnsi="Times New Roman"/>
          <w:sz w:val="26"/>
          <w:szCs w:val="26"/>
        </w:rPr>
        <w:t>ể</w:t>
      </w:r>
      <w:r w:rsidRPr="005E6117">
        <w:rPr>
          <w:rFonts w:ascii="Times New Roman" w:hAnsi="Times New Roman"/>
          <w:sz w:val="26"/>
          <w:szCs w:val="26"/>
        </w:rPr>
        <w:t xml:space="preserve"> l</w:t>
      </w:r>
      <w:r w:rsidRPr="005E6117">
        <w:rPr>
          <w:rFonts w:ascii="Times New Roman" w:hAnsi="Times New Roman"/>
          <w:sz w:val="26"/>
          <w:szCs w:val="26"/>
        </w:rPr>
        <w:t>ạ</w:t>
      </w:r>
      <w:r w:rsidRPr="005E6117">
        <w:rPr>
          <w:rFonts w:ascii="Times New Roman" w:hAnsi="Times New Roman"/>
          <w:sz w:val="26"/>
          <w:szCs w:val="26"/>
        </w:rPr>
        <w:t>i chính là cu</w:t>
      </w:r>
      <w:r w:rsidRPr="005E6117">
        <w:rPr>
          <w:rFonts w:ascii="Times New Roman" w:hAnsi="Times New Roman"/>
          <w:sz w:val="26"/>
          <w:szCs w:val="26"/>
        </w:rPr>
        <w:t>ộ</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c</w:t>
      </w:r>
      <w:r w:rsidRPr="005E6117">
        <w:rPr>
          <w:rFonts w:ascii="Times New Roman" w:hAnsi="Times New Roman"/>
          <w:sz w:val="26"/>
          <w:szCs w:val="26"/>
        </w:rPr>
        <w:t>ủ</w:t>
      </w:r>
      <w:r w:rsidRPr="005E6117">
        <w:rPr>
          <w:rFonts w:ascii="Times New Roman" w:hAnsi="Times New Roman"/>
          <w:sz w:val="26"/>
          <w:szCs w:val="26"/>
        </w:rPr>
        <w:t>a Bác . M</w:t>
      </w:r>
      <w:r w:rsidRPr="005E6117">
        <w:rPr>
          <w:rFonts w:ascii="Times New Roman" w:hAnsi="Times New Roman"/>
          <w:sz w:val="26"/>
          <w:szCs w:val="26"/>
        </w:rPr>
        <w:t>ộ</w:t>
      </w:r>
      <w:r w:rsidRPr="005E6117">
        <w:rPr>
          <w:rFonts w:ascii="Times New Roman" w:hAnsi="Times New Roman"/>
          <w:sz w:val="26"/>
          <w:szCs w:val="26"/>
        </w:rPr>
        <w:t>t cu</w:t>
      </w:r>
      <w:r w:rsidRPr="005E6117">
        <w:rPr>
          <w:rFonts w:ascii="Times New Roman" w:hAnsi="Times New Roman"/>
          <w:sz w:val="26"/>
          <w:szCs w:val="26"/>
        </w:rPr>
        <w:t>ộ</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s</w:t>
      </w:r>
      <w:r w:rsidRPr="005E6117">
        <w:rPr>
          <w:rFonts w:ascii="Times New Roman" w:hAnsi="Times New Roman"/>
          <w:sz w:val="26"/>
          <w:szCs w:val="26"/>
        </w:rPr>
        <w:t>ố</w:t>
      </w:r>
      <w:r w:rsidRPr="005E6117">
        <w:rPr>
          <w:rFonts w:ascii="Times New Roman" w:hAnsi="Times New Roman"/>
          <w:sz w:val="26"/>
          <w:szCs w:val="26"/>
        </w:rPr>
        <w:t>ng đ</w:t>
      </w:r>
      <w:r w:rsidRPr="005E6117">
        <w:rPr>
          <w:rFonts w:ascii="Times New Roman" w:hAnsi="Times New Roman"/>
          <w:sz w:val="26"/>
          <w:szCs w:val="26"/>
        </w:rPr>
        <w:t>ể</w:t>
      </w:r>
      <w:r w:rsidRPr="005E6117">
        <w:rPr>
          <w:rFonts w:ascii="Times New Roman" w:hAnsi="Times New Roman"/>
          <w:sz w:val="26"/>
          <w:szCs w:val="26"/>
        </w:rPr>
        <w:t xml:space="preserve"> c</w:t>
      </w:r>
      <w:r w:rsidRPr="005E6117">
        <w:rPr>
          <w:rFonts w:ascii="Times New Roman" w:hAnsi="Times New Roman"/>
          <w:sz w:val="26"/>
          <w:szCs w:val="26"/>
        </w:rPr>
        <w:t>ố</w:t>
      </w:r>
      <w:r w:rsidRPr="005E6117">
        <w:rPr>
          <w:rFonts w:ascii="Times New Roman" w:hAnsi="Times New Roman"/>
          <w:sz w:val="26"/>
          <w:szCs w:val="26"/>
        </w:rPr>
        <w:t>ng hi</w:t>
      </w:r>
      <w:r w:rsidRPr="005E6117">
        <w:rPr>
          <w:rFonts w:ascii="Times New Roman" w:hAnsi="Times New Roman"/>
          <w:sz w:val="26"/>
          <w:szCs w:val="26"/>
        </w:rPr>
        <w:t>ế</w:t>
      </w:r>
      <w:r w:rsidRPr="005E6117">
        <w:rPr>
          <w:rFonts w:ascii="Times New Roman" w:hAnsi="Times New Roman"/>
          <w:sz w:val="26"/>
          <w:szCs w:val="26"/>
        </w:rPr>
        <w:t>n , đ</w:t>
      </w:r>
      <w:r w:rsidRPr="005E6117">
        <w:rPr>
          <w:rFonts w:ascii="Times New Roman" w:hAnsi="Times New Roman"/>
          <w:sz w:val="26"/>
          <w:szCs w:val="26"/>
        </w:rPr>
        <w:t>ể</w:t>
      </w:r>
      <w:r w:rsidRPr="005E6117">
        <w:rPr>
          <w:rFonts w:ascii="Times New Roman" w:hAnsi="Times New Roman"/>
          <w:sz w:val="26"/>
          <w:szCs w:val="26"/>
        </w:rPr>
        <w:t xml:space="preserve"> đ</w:t>
      </w:r>
      <w:r w:rsidRPr="005E6117">
        <w:rPr>
          <w:rFonts w:ascii="Times New Roman" w:hAnsi="Times New Roman"/>
          <w:sz w:val="26"/>
          <w:szCs w:val="26"/>
        </w:rPr>
        <w:t>ấ</w:t>
      </w:r>
      <w:r w:rsidRPr="005E6117">
        <w:rPr>
          <w:rFonts w:ascii="Times New Roman" w:hAnsi="Times New Roman"/>
          <w:sz w:val="26"/>
          <w:szCs w:val="26"/>
        </w:rPr>
        <w:t>u tranh cho s</w:t>
      </w:r>
      <w:r w:rsidRPr="005E6117">
        <w:rPr>
          <w:rFonts w:ascii="Times New Roman" w:hAnsi="Times New Roman"/>
          <w:sz w:val="26"/>
          <w:szCs w:val="26"/>
        </w:rPr>
        <w:t>ự</w:t>
      </w:r>
      <w:r w:rsidRPr="005E6117">
        <w:rPr>
          <w:rFonts w:ascii="Times New Roman" w:hAnsi="Times New Roman"/>
          <w:sz w:val="26"/>
          <w:szCs w:val="26"/>
        </w:rPr>
        <w:t xml:space="preserve"> nghi</w:t>
      </w:r>
      <w:r w:rsidRPr="005E6117">
        <w:rPr>
          <w:rFonts w:ascii="Times New Roman" w:hAnsi="Times New Roman"/>
          <w:sz w:val="26"/>
          <w:szCs w:val="26"/>
        </w:rPr>
        <w:t>ệ</w:t>
      </w:r>
      <w:r w:rsidRPr="005E6117">
        <w:rPr>
          <w:rFonts w:ascii="Times New Roman" w:hAnsi="Times New Roman"/>
          <w:sz w:val="26"/>
          <w:szCs w:val="26"/>
        </w:rPr>
        <w:t>p cách m</w:t>
      </w:r>
      <w:r w:rsidRPr="005E6117">
        <w:rPr>
          <w:rFonts w:ascii="Times New Roman" w:hAnsi="Times New Roman"/>
          <w:sz w:val="26"/>
          <w:szCs w:val="26"/>
        </w:rPr>
        <w:t>ạ</w:t>
      </w:r>
      <w:r w:rsidRPr="005E6117">
        <w:rPr>
          <w:rFonts w:ascii="Times New Roman" w:hAnsi="Times New Roman"/>
          <w:sz w:val="26"/>
          <w:szCs w:val="26"/>
        </w:rPr>
        <w:t>ng và t</w:t>
      </w:r>
      <w:r w:rsidRPr="005E6117">
        <w:rPr>
          <w:rFonts w:ascii="Times New Roman" w:hAnsi="Times New Roman"/>
          <w:sz w:val="26"/>
          <w:szCs w:val="26"/>
        </w:rPr>
        <w:t>ự</w:t>
      </w:r>
      <w:r w:rsidRPr="005E6117">
        <w:rPr>
          <w:rFonts w:ascii="Times New Roman" w:hAnsi="Times New Roman"/>
          <w:sz w:val="26"/>
          <w:szCs w:val="26"/>
        </w:rPr>
        <w:t xml:space="preserve"> do đ</w:t>
      </w:r>
      <w:r w:rsidRPr="005E6117">
        <w:rPr>
          <w:rFonts w:ascii="Times New Roman" w:hAnsi="Times New Roman"/>
          <w:sz w:val="26"/>
          <w:szCs w:val="26"/>
        </w:rPr>
        <w:t>ộ</w:t>
      </w:r>
      <w:r w:rsidRPr="005E6117">
        <w:rPr>
          <w:rFonts w:ascii="Times New Roman" w:hAnsi="Times New Roman"/>
          <w:sz w:val="26"/>
          <w:szCs w:val="26"/>
        </w:rPr>
        <w:t>c l</w:t>
      </w:r>
      <w:r w:rsidRPr="005E6117">
        <w:rPr>
          <w:rFonts w:ascii="Times New Roman" w:hAnsi="Times New Roman"/>
          <w:sz w:val="26"/>
          <w:szCs w:val="26"/>
        </w:rPr>
        <w:t>ậ</w:t>
      </w:r>
      <w:r w:rsidRPr="005E6117">
        <w:rPr>
          <w:rFonts w:ascii="Times New Roman" w:hAnsi="Times New Roman"/>
          <w:sz w:val="26"/>
          <w:szCs w:val="26"/>
        </w:rPr>
        <w:t>p dân t</w:t>
      </w:r>
      <w:r w:rsidRPr="005E6117">
        <w:rPr>
          <w:rFonts w:ascii="Times New Roman" w:hAnsi="Times New Roman"/>
          <w:sz w:val="26"/>
          <w:szCs w:val="26"/>
        </w:rPr>
        <w:t>ộ</w:t>
      </w:r>
      <w:r w:rsidRPr="005E6117">
        <w:rPr>
          <w:rFonts w:ascii="Times New Roman" w:hAnsi="Times New Roman"/>
          <w:sz w:val="26"/>
          <w:szCs w:val="26"/>
        </w:rPr>
        <w:t>c  chưa t</w:t>
      </w:r>
      <w:r w:rsidRPr="005E6117">
        <w:rPr>
          <w:rFonts w:ascii="Times New Roman" w:hAnsi="Times New Roman"/>
          <w:sz w:val="26"/>
          <w:szCs w:val="26"/>
        </w:rPr>
        <w:t>ừ</w:t>
      </w:r>
      <w:r w:rsidRPr="005E6117">
        <w:rPr>
          <w:rFonts w:ascii="Times New Roman" w:hAnsi="Times New Roman"/>
          <w:sz w:val="26"/>
          <w:szCs w:val="26"/>
        </w:rPr>
        <w:t>ng ngơi nghĩ , m</w:t>
      </w:r>
      <w:r w:rsidRPr="005E6117">
        <w:rPr>
          <w:rFonts w:ascii="Times New Roman" w:hAnsi="Times New Roman"/>
          <w:sz w:val="26"/>
          <w:szCs w:val="26"/>
        </w:rPr>
        <w:t>ệ</w:t>
      </w:r>
      <w:r w:rsidRPr="005E6117">
        <w:rPr>
          <w:rFonts w:ascii="Times New Roman" w:hAnsi="Times New Roman"/>
          <w:sz w:val="26"/>
          <w:szCs w:val="26"/>
        </w:rPr>
        <w:t>t m</w:t>
      </w:r>
      <w:r w:rsidRPr="005E6117">
        <w:rPr>
          <w:rFonts w:ascii="Times New Roman" w:hAnsi="Times New Roman"/>
          <w:sz w:val="26"/>
          <w:szCs w:val="26"/>
        </w:rPr>
        <w:t>ỏ</w:t>
      </w:r>
      <w:r w:rsidRPr="005E6117">
        <w:rPr>
          <w:rFonts w:ascii="Times New Roman" w:hAnsi="Times New Roman"/>
          <w:sz w:val="26"/>
          <w:szCs w:val="26"/>
        </w:rPr>
        <w:t>i hay b</w:t>
      </w:r>
      <w:r w:rsidRPr="005E6117">
        <w:rPr>
          <w:rFonts w:ascii="Times New Roman" w:hAnsi="Times New Roman"/>
          <w:sz w:val="26"/>
          <w:szCs w:val="26"/>
        </w:rPr>
        <w:t>ỏ</w:t>
      </w:r>
      <w:r w:rsidRPr="005E6117">
        <w:rPr>
          <w:rFonts w:ascii="Times New Roman" w:hAnsi="Times New Roman"/>
          <w:sz w:val="26"/>
          <w:szCs w:val="26"/>
        </w:rPr>
        <w:t xml:space="preserve"> cu</w:t>
      </w:r>
      <w:r w:rsidRPr="005E6117">
        <w:rPr>
          <w:rFonts w:ascii="Times New Roman" w:hAnsi="Times New Roman"/>
          <w:sz w:val="26"/>
          <w:szCs w:val="26"/>
        </w:rPr>
        <w:t>ộ</w:t>
      </w:r>
      <w:r w:rsidRPr="005E6117">
        <w:rPr>
          <w:rFonts w:ascii="Times New Roman" w:hAnsi="Times New Roman"/>
          <w:sz w:val="26"/>
          <w:szCs w:val="26"/>
        </w:rPr>
        <w:t>c. Th</w:t>
      </w:r>
      <w:r w:rsidRPr="005E6117">
        <w:rPr>
          <w:rFonts w:ascii="Times New Roman" w:hAnsi="Times New Roman"/>
          <w:sz w:val="26"/>
          <w:szCs w:val="26"/>
        </w:rPr>
        <w:t>ế</w:t>
      </w:r>
      <w:r w:rsidRPr="005E6117">
        <w:rPr>
          <w:rFonts w:ascii="Times New Roman" w:hAnsi="Times New Roman"/>
          <w:sz w:val="26"/>
          <w:szCs w:val="26"/>
        </w:rPr>
        <w:t xml:space="preserve"> nên đ</w:t>
      </w:r>
      <w:r w:rsidRPr="005E6117">
        <w:rPr>
          <w:rFonts w:ascii="Times New Roman" w:hAnsi="Times New Roman"/>
          <w:sz w:val="26"/>
          <w:szCs w:val="26"/>
        </w:rPr>
        <w:t>ế</w:t>
      </w:r>
      <w:r w:rsidRPr="005E6117">
        <w:rPr>
          <w:rFonts w:ascii="Times New Roman" w:hAnsi="Times New Roman"/>
          <w:sz w:val="26"/>
          <w:szCs w:val="26"/>
        </w:rPr>
        <w:t>n t</w:t>
      </w:r>
      <w:r w:rsidRPr="005E6117">
        <w:rPr>
          <w:rFonts w:ascii="Times New Roman" w:hAnsi="Times New Roman"/>
          <w:sz w:val="26"/>
          <w:szCs w:val="26"/>
        </w:rPr>
        <w:t>ậ</w:t>
      </w:r>
      <w:r w:rsidRPr="005E6117">
        <w:rPr>
          <w:rFonts w:ascii="Times New Roman" w:hAnsi="Times New Roman"/>
          <w:sz w:val="26"/>
          <w:szCs w:val="26"/>
        </w:rPr>
        <w:t>n bây gi</w:t>
      </w:r>
      <w:r w:rsidRPr="005E6117">
        <w:rPr>
          <w:rFonts w:ascii="Times New Roman" w:hAnsi="Times New Roman"/>
          <w:sz w:val="26"/>
          <w:szCs w:val="26"/>
        </w:rPr>
        <w:t>ờ</w:t>
      </w:r>
      <w:r w:rsidRPr="005E6117">
        <w:rPr>
          <w:rFonts w:ascii="Times New Roman" w:hAnsi="Times New Roman"/>
          <w:sz w:val="26"/>
          <w:szCs w:val="26"/>
        </w:rPr>
        <w:t xml:space="preserve"> trong lòng không ch</w:t>
      </w:r>
      <w:r w:rsidRPr="005E6117">
        <w:rPr>
          <w:rFonts w:ascii="Times New Roman" w:hAnsi="Times New Roman"/>
          <w:sz w:val="26"/>
          <w:szCs w:val="26"/>
        </w:rPr>
        <w:t>ỉ</w:t>
      </w:r>
      <w:r w:rsidRPr="005E6117">
        <w:rPr>
          <w:rFonts w:ascii="Times New Roman" w:hAnsi="Times New Roman"/>
          <w:sz w:val="26"/>
          <w:szCs w:val="26"/>
        </w:rPr>
        <w:t xml:space="preserve"> nh</w:t>
      </w:r>
      <w:r w:rsidRPr="005E6117">
        <w:rPr>
          <w:rFonts w:ascii="Times New Roman" w:hAnsi="Times New Roman"/>
          <w:sz w:val="26"/>
          <w:szCs w:val="26"/>
        </w:rPr>
        <w:t>ữ</w:t>
      </w:r>
      <w:r w:rsidRPr="005E6117">
        <w:rPr>
          <w:rFonts w:ascii="Times New Roman" w:hAnsi="Times New Roman"/>
          <w:sz w:val="26"/>
          <w:szCs w:val="26"/>
        </w:rPr>
        <w:t>ng đ</w:t>
      </w:r>
      <w:r w:rsidRPr="005E6117">
        <w:rPr>
          <w:rFonts w:ascii="Times New Roman" w:hAnsi="Times New Roman"/>
          <w:sz w:val="26"/>
          <w:szCs w:val="26"/>
        </w:rPr>
        <w:t>ả</w:t>
      </w:r>
      <w:r w:rsidRPr="005E6117">
        <w:rPr>
          <w:rFonts w:ascii="Times New Roman" w:hAnsi="Times New Roman"/>
          <w:sz w:val="26"/>
          <w:szCs w:val="26"/>
        </w:rPr>
        <w:t>ng viên , cán b</w:t>
      </w:r>
      <w:r w:rsidRPr="005E6117">
        <w:rPr>
          <w:rFonts w:ascii="Times New Roman" w:hAnsi="Times New Roman"/>
          <w:sz w:val="26"/>
          <w:szCs w:val="26"/>
        </w:rPr>
        <w:t>ộ</w:t>
      </w:r>
      <w:r w:rsidRPr="005E6117">
        <w:rPr>
          <w:rFonts w:ascii="Times New Roman" w:hAnsi="Times New Roman"/>
          <w:sz w:val="26"/>
          <w:szCs w:val="26"/>
        </w:rPr>
        <w:t xml:space="preserve"> , nhân dân nư</w:t>
      </w:r>
      <w:r w:rsidRPr="005E6117">
        <w:rPr>
          <w:rFonts w:ascii="Times New Roman" w:hAnsi="Times New Roman"/>
          <w:sz w:val="26"/>
          <w:szCs w:val="26"/>
        </w:rPr>
        <w:t>ớ</w:t>
      </w:r>
      <w:r w:rsidRPr="005E6117">
        <w:rPr>
          <w:rFonts w:ascii="Times New Roman" w:hAnsi="Times New Roman"/>
          <w:sz w:val="26"/>
          <w:szCs w:val="26"/>
        </w:rPr>
        <w:t>c ta mà c</w:t>
      </w:r>
      <w:r w:rsidRPr="005E6117">
        <w:rPr>
          <w:rFonts w:ascii="Times New Roman" w:hAnsi="Times New Roman"/>
          <w:sz w:val="26"/>
          <w:szCs w:val="26"/>
        </w:rPr>
        <w:t>ả</w:t>
      </w:r>
      <w:r w:rsidRPr="005E6117">
        <w:rPr>
          <w:rFonts w:ascii="Times New Roman" w:hAnsi="Times New Roman"/>
          <w:sz w:val="26"/>
          <w:szCs w:val="26"/>
        </w:rPr>
        <w:t xml:space="preserve"> trong tâm h</w:t>
      </w:r>
      <w:r w:rsidRPr="005E6117">
        <w:rPr>
          <w:rFonts w:ascii="Times New Roman" w:hAnsi="Times New Roman"/>
          <w:sz w:val="26"/>
          <w:szCs w:val="26"/>
        </w:rPr>
        <w:t>ồ</w:t>
      </w:r>
      <w:r w:rsidRPr="005E6117">
        <w:rPr>
          <w:rFonts w:ascii="Times New Roman" w:hAnsi="Times New Roman"/>
          <w:sz w:val="26"/>
          <w:szCs w:val="26"/>
        </w:rPr>
        <w:t>n c</w:t>
      </w:r>
      <w:r w:rsidRPr="005E6117">
        <w:rPr>
          <w:rFonts w:ascii="Times New Roman" w:hAnsi="Times New Roman"/>
          <w:sz w:val="26"/>
          <w:szCs w:val="26"/>
        </w:rPr>
        <w:t>ủ</w:t>
      </w:r>
      <w:r w:rsidRPr="005E6117">
        <w:rPr>
          <w:rFonts w:ascii="Times New Roman" w:hAnsi="Times New Roman"/>
          <w:sz w:val="26"/>
          <w:szCs w:val="26"/>
        </w:rPr>
        <w:t>a b</w:t>
      </w:r>
      <w:r w:rsidRPr="005E6117">
        <w:rPr>
          <w:rFonts w:ascii="Times New Roman" w:hAnsi="Times New Roman"/>
          <w:sz w:val="26"/>
          <w:szCs w:val="26"/>
        </w:rPr>
        <w:t>ạ</w:t>
      </w:r>
      <w:r w:rsidRPr="005E6117">
        <w:rPr>
          <w:rFonts w:ascii="Times New Roman" w:hAnsi="Times New Roman"/>
          <w:sz w:val="26"/>
          <w:szCs w:val="26"/>
        </w:rPr>
        <w:t>n bè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xml:space="preserve"> v</w:t>
      </w:r>
      <w:r w:rsidRPr="005E6117">
        <w:rPr>
          <w:rFonts w:ascii="Times New Roman" w:hAnsi="Times New Roman"/>
          <w:sz w:val="26"/>
          <w:szCs w:val="26"/>
        </w:rPr>
        <w:t>ẫ</w:t>
      </w:r>
      <w:r w:rsidRPr="005E6117">
        <w:rPr>
          <w:rFonts w:ascii="Times New Roman" w:hAnsi="Times New Roman"/>
          <w:sz w:val="26"/>
          <w:szCs w:val="26"/>
        </w:rPr>
        <w:t xml:space="preserve">n </w:t>
      </w:r>
      <w:r w:rsidRPr="005E6117">
        <w:rPr>
          <w:rFonts w:ascii="Times New Roman" w:hAnsi="Times New Roman"/>
          <w:sz w:val="26"/>
          <w:szCs w:val="26"/>
        </w:rPr>
        <w:t>ấ</w:t>
      </w:r>
      <w:r w:rsidRPr="005E6117">
        <w:rPr>
          <w:rFonts w:ascii="Times New Roman" w:hAnsi="Times New Roman"/>
          <w:sz w:val="26"/>
          <w:szCs w:val="26"/>
        </w:rPr>
        <w:t>n tư</w:t>
      </w:r>
      <w:r w:rsidRPr="005E6117">
        <w:rPr>
          <w:rFonts w:ascii="Times New Roman" w:hAnsi="Times New Roman"/>
          <w:sz w:val="26"/>
          <w:szCs w:val="26"/>
        </w:rPr>
        <w:t>ợ</w:t>
      </w:r>
      <w:r w:rsidRPr="005E6117">
        <w:rPr>
          <w:rFonts w:ascii="Times New Roman" w:hAnsi="Times New Roman"/>
          <w:sz w:val="26"/>
          <w:szCs w:val="26"/>
        </w:rPr>
        <w:t>ng sâu đ</w:t>
      </w:r>
      <w:r w:rsidRPr="005E6117">
        <w:rPr>
          <w:rFonts w:ascii="Times New Roman" w:hAnsi="Times New Roman"/>
          <w:sz w:val="26"/>
          <w:szCs w:val="26"/>
        </w:rPr>
        <w:t>ậ</w:t>
      </w:r>
      <w:r w:rsidRPr="005E6117">
        <w:rPr>
          <w:rFonts w:ascii="Times New Roman" w:hAnsi="Times New Roman"/>
          <w:sz w:val="26"/>
          <w:szCs w:val="26"/>
        </w:rPr>
        <w:t>m b</w:t>
      </w:r>
      <w:r w:rsidRPr="005E6117">
        <w:rPr>
          <w:rFonts w:ascii="Times New Roman" w:hAnsi="Times New Roman"/>
          <w:sz w:val="26"/>
          <w:szCs w:val="26"/>
        </w:rPr>
        <w:t>ở</w:t>
      </w:r>
      <w:r w:rsidRPr="005E6117">
        <w:rPr>
          <w:rFonts w:ascii="Times New Roman" w:hAnsi="Times New Roman"/>
          <w:sz w:val="26"/>
          <w:szCs w:val="26"/>
        </w:rPr>
        <w:t>i nh</w:t>
      </w:r>
      <w:r w:rsidRPr="005E6117">
        <w:rPr>
          <w:rFonts w:ascii="Times New Roman" w:hAnsi="Times New Roman"/>
          <w:sz w:val="26"/>
          <w:szCs w:val="26"/>
        </w:rPr>
        <w:t>ữ</w:t>
      </w:r>
      <w:r w:rsidRPr="005E6117">
        <w:rPr>
          <w:rFonts w:ascii="Times New Roman" w:hAnsi="Times New Roman"/>
          <w:sz w:val="26"/>
          <w:szCs w:val="26"/>
        </w:rPr>
        <w:t>ng đ</w:t>
      </w:r>
      <w:r w:rsidRPr="005E6117">
        <w:rPr>
          <w:rFonts w:ascii="Times New Roman" w:hAnsi="Times New Roman"/>
          <w:sz w:val="26"/>
          <w:szCs w:val="26"/>
        </w:rPr>
        <w:t>ứ</w:t>
      </w:r>
      <w:r w:rsidRPr="005E6117">
        <w:rPr>
          <w:rFonts w:ascii="Times New Roman" w:hAnsi="Times New Roman"/>
          <w:sz w:val="26"/>
          <w:szCs w:val="26"/>
        </w:rPr>
        <w:t>c tính và di s</w:t>
      </w:r>
      <w:r w:rsidRPr="005E6117">
        <w:rPr>
          <w:rFonts w:ascii="Times New Roman" w:hAnsi="Times New Roman"/>
          <w:sz w:val="26"/>
          <w:szCs w:val="26"/>
        </w:rPr>
        <w:t>ả</w:t>
      </w:r>
      <w:r w:rsidRPr="005E6117">
        <w:rPr>
          <w:rFonts w:ascii="Times New Roman" w:hAnsi="Times New Roman"/>
          <w:sz w:val="26"/>
          <w:szCs w:val="26"/>
        </w:rPr>
        <w:t>n "</w:t>
      </w:r>
      <w:r w:rsidRPr="005E6117">
        <w:rPr>
          <w:rFonts w:ascii="Times New Roman" w:hAnsi="Times New Roman"/>
          <w:sz w:val="26"/>
          <w:szCs w:val="26"/>
        </w:rPr>
        <w:t>ch</w:t>
      </w:r>
      <w:r w:rsidRPr="005E6117">
        <w:rPr>
          <w:rFonts w:ascii="Times New Roman" w:hAnsi="Times New Roman"/>
          <w:sz w:val="26"/>
          <w:szCs w:val="26"/>
        </w:rPr>
        <w:t>ấ</w:t>
      </w:r>
      <w:r w:rsidRPr="005E6117">
        <w:rPr>
          <w:rFonts w:ascii="Times New Roman" w:hAnsi="Times New Roman"/>
          <w:sz w:val="26"/>
          <w:szCs w:val="26"/>
        </w:rPr>
        <w:t>t Ngư</w:t>
      </w:r>
      <w:r w:rsidRPr="005E6117">
        <w:rPr>
          <w:rFonts w:ascii="Times New Roman" w:hAnsi="Times New Roman"/>
          <w:sz w:val="26"/>
          <w:szCs w:val="26"/>
        </w:rPr>
        <w:t>ờ</w:t>
      </w:r>
      <w:r w:rsidRPr="005E6117">
        <w:rPr>
          <w:rFonts w:ascii="Times New Roman" w:hAnsi="Times New Roman"/>
          <w:sz w:val="26"/>
          <w:szCs w:val="26"/>
        </w:rPr>
        <w:t>i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mà chúng ta và c</w:t>
      </w:r>
      <w:r w:rsidRPr="005E6117">
        <w:rPr>
          <w:rFonts w:ascii="Times New Roman" w:hAnsi="Times New Roman"/>
          <w:sz w:val="26"/>
          <w:szCs w:val="26"/>
        </w:rPr>
        <w:t>ả</w:t>
      </w:r>
      <w:r w:rsidRPr="005E6117">
        <w:rPr>
          <w:rFonts w:ascii="Times New Roman" w:hAnsi="Times New Roman"/>
          <w:sz w:val="26"/>
          <w:szCs w:val="26"/>
        </w:rPr>
        <w:t xml:space="preserve"> th</w:t>
      </w:r>
      <w:r w:rsidRPr="005E6117">
        <w:rPr>
          <w:rFonts w:ascii="Times New Roman" w:hAnsi="Times New Roman"/>
          <w:sz w:val="26"/>
          <w:szCs w:val="26"/>
        </w:rPr>
        <w:t>ế</w:t>
      </w:r>
      <w:r w:rsidRPr="005E6117">
        <w:rPr>
          <w:rFonts w:ascii="Times New Roman" w:hAnsi="Times New Roman"/>
          <w:sz w:val="26"/>
          <w:szCs w:val="26"/>
        </w:rPr>
        <w:t xml:space="preserve"> h</w:t>
      </w:r>
      <w:r w:rsidRPr="005E6117">
        <w:rPr>
          <w:rFonts w:ascii="Times New Roman" w:hAnsi="Times New Roman"/>
          <w:sz w:val="26"/>
          <w:szCs w:val="26"/>
        </w:rPr>
        <w:t>ệ</w:t>
      </w:r>
      <w:r w:rsidRPr="005E6117">
        <w:rPr>
          <w:rFonts w:ascii="Times New Roman" w:hAnsi="Times New Roman"/>
          <w:sz w:val="26"/>
          <w:szCs w:val="26"/>
        </w:rPr>
        <w:t xml:space="preserve"> sau c</w:t>
      </w:r>
      <w:r w:rsidRPr="005E6117">
        <w:rPr>
          <w:rFonts w:ascii="Times New Roman" w:hAnsi="Times New Roman"/>
          <w:sz w:val="26"/>
          <w:szCs w:val="26"/>
        </w:rPr>
        <w:t>ầ</w:t>
      </w:r>
      <w:r w:rsidRPr="005E6117">
        <w:rPr>
          <w:rFonts w:ascii="Times New Roman" w:hAnsi="Times New Roman"/>
          <w:sz w:val="26"/>
          <w:szCs w:val="26"/>
        </w:rPr>
        <w:t>n h</w:t>
      </w:r>
      <w:r w:rsidRPr="005E6117">
        <w:rPr>
          <w:rFonts w:ascii="Times New Roman" w:hAnsi="Times New Roman"/>
          <w:sz w:val="26"/>
          <w:szCs w:val="26"/>
        </w:rPr>
        <w:t>ọ</w:t>
      </w:r>
      <w:r w:rsidRPr="005E6117">
        <w:rPr>
          <w:rFonts w:ascii="Times New Roman" w:hAnsi="Times New Roman"/>
          <w:sz w:val="26"/>
          <w:szCs w:val="26"/>
        </w:rPr>
        <w:t>c h</w:t>
      </w:r>
      <w:r w:rsidRPr="005E6117">
        <w:rPr>
          <w:rFonts w:ascii="Times New Roman" w:hAnsi="Times New Roman"/>
          <w:sz w:val="26"/>
          <w:szCs w:val="26"/>
        </w:rPr>
        <w:t>ỏ</w:t>
      </w:r>
      <w:r w:rsidRPr="005E6117">
        <w:rPr>
          <w:rFonts w:ascii="Times New Roman" w:hAnsi="Times New Roman"/>
          <w:sz w:val="26"/>
          <w:szCs w:val="26"/>
        </w:rPr>
        <w:t>i , noi theo.</w:t>
      </w:r>
    </w:p>
    <w:p w14:paraId="2836BA5F" w14:textId="77777777" w:rsidR="00446DBE" w:rsidRDefault="009F0170" w:rsidP="00127B5F">
      <w:pPr>
        <w:ind w:firstLine="720"/>
        <w:jc w:val="both"/>
        <w:rPr>
          <w:rFonts w:ascii="Times New Roman" w:hAnsi="Times New Roman"/>
          <w:sz w:val="26"/>
          <w:szCs w:val="26"/>
        </w:rPr>
      </w:pPr>
      <w:r w:rsidRPr="005E6117">
        <w:rPr>
          <w:rFonts w:ascii="Times New Roman" w:hAnsi="Times New Roman"/>
          <w:sz w:val="26"/>
          <w:szCs w:val="26"/>
        </w:rPr>
        <w:t>Bàn v</w:t>
      </w:r>
      <w:r w:rsidRPr="005E6117">
        <w:rPr>
          <w:rFonts w:ascii="Times New Roman" w:hAnsi="Times New Roman"/>
          <w:sz w:val="26"/>
          <w:szCs w:val="26"/>
        </w:rPr>
        <w:t>ề</w:t>
      </w:r>
      <w:r w:rsidRPr="005E6117">
        <w:rPr>
          <w:rFonts w:ascii="Times New Roman" w:hAnsi="Times New Roman"/>
          <w:sz w:val="26"/>
          <w:szCs w:val="26"/>
        </w:rPr>
        <w:t xml:space="preserve"> ph</w:t>
      </w:r>
      <w:r w:rsidRPr="005E6117">
        <w:rPr>
          <w:rFonts w:ascii="Times New Roman" w:hAnsi="Times New Roman"/>
          <w:sz w:val="26"/>
          <w:szCs w:val="26"/>
        </w:rPr>
        <w:t>ẩ</w:t>
      </w:r>
      <w:r w:rsidRPr="005E6117">
        <w:rPr>
          <w:rFonts w:ascii="Times New Roman" w:hAnsi="Times New Roman"/>
          <w:sz w:val="26"/>
          <w:szCs w:val="26"/>
        </w:rPr>
        <w:t>m ch</w:t>
      </w:r>
      <w:r w:rsidRPr="005E6117">
        <w:rPr>
          <w:rFonts w:ascii="Times New Roman" w:hAnsi="Times New Roman"/>
          <w:sz w:val="26"/>
          <w:szCs w:val="26"/>
        </w:rPr>
        <w:t>ấ</w:t>
      </w:r>
      <w:r w:rsidRPr="005E6117">
        <w:rPr>
          <w:rFonts w:ascii="Times New Roman" w:hAnsi="Times New Roman"/>
          <w:sz w:val="26"/>
          <w:szCs w:val="26"/>
        </w:rPr>
        <w:t>t c</w:t>
      </w:r>
      <w:r w:rsidRPr="005E6117">
        <w:rPr>
          <w:rFonts w:ascii="Times New Roman" w:hAnsi="Times New Roman"/>
          <w:sz w:val="26"/>
          <w:szCs w:val="26"/>
        </w:rPr>
        <w:t>ủ</w:t>
      </w:r>
      <w:r w:rsidRPr="005E6117">
        <w:rPr>
          <w:rFonts w:ascii="Times New Roman" w:hAnsi="Times New Roman"/>
          <w:sz w:val="26"/>
          <w:szCs w:val="26"/>
        </w:rPr>
        <w:t>a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Th</w:t>
      </w:r>
      <w:r w:rsidRPr="005E6117">
        <w:rPr>
          <w:rFonts w:ascii="Times New Roman" w:hAnsi="Times New Roman"/>
          <w:sz w:val="26"/>
          <w:szCs w:val="26"/>
        </w:rPr>
        <w:t>ủ</w:t>
      </w:r>
      <w:r w:rsidRPr="005E6117">
        <w:rPr>
          <w:rFonts w:ascii="Times New Roman" w:hAnsi="Times New Roman"/>
          <w:sz w:val="26"/>
          <w:szCs w:val="26"/>
        </w:rPr>
        <w:t xml:space="preserve"> tư</w:t>
      </w:r>
      <w:r w:rsidRPr="005E6117">
        <w:rPr>
          <w:rFonts w:ascii="Times New Roman" w:hAnsi="Times New Roman"/>
          <w:sz w:val="26"/>
          <w:szCs w:val="26"/>
        </w:rPr>
        <w:t>ớ</w:t>
      </w:r>
      <w:r w:rsidRPr="005E6117">
        <w:rPr>
          <w:rFonts w:ascii="Times New Roman" w:hAnsi="Times New Roman"/>
          <w:sz w:val="26"/>
          <w:szCs w:val="26"/>
        </w:rPr>
        <w:t>ng Ph</w:t>
      </w:r>
      <w:r w:rsidRPr="005E6117">
        <w:rPr>
          <w:rFonts w:ascii="Times New Roman" w:hAnsi="Times New Roman"/>
          <w:sz w:val="26"/>
          <w:szCs w:val="26"/>
        </w:rPr>
        <w:t>ạ</w:t>
      </w:r>
      <w:r w:rsidRPr="005E6117">
        <w:rPr>
          <w:rFonts w:ascii="Times New Roman" w:hAnsi="Times New Roman"/>
          <w:sz w:val="26"/>
          <w:szCs w:val="26"/>
        </w:rPr>
        <w:t>m Văn Đ</w:t>
      </w:r>
      <w:r w:rsidRPr="005E6117">
        <w:rPr>
          <w:rFonts w:ascii="Times New Roman" w:hAnsi="Times New Roman"/>
          <w:sz w:val="26"/>
          <w:szCs w:val="26"/>
        </w:rPr>
        <w:t>ồ</w:t>
      </w:r>
      <w:r w:rsidRPr="005E6117">
        <w:rPr>
          <w:rFonts w:ascii="Times New Roman" w:hAnsi="Times New Roman"/>
          <w:sz w:val="26"/>
          <w:szCs w:val="26"/>
        </w:rPr>
        <w:t>ng đã t</w:t>
      </w:r>
      <w:r w:rsidRPr="005E6117">
        <w:rPr>
          <w:rFonts w:ascii="Times New Roman" w:hAnsi="Times New Roman"/>
          <w:sz w:val="26"/>
          <w:szCs w:val="26"/>
        </w:rPr>
        <w:t>ừ</w:t>
      </w:r>
      <w:r w:rsidRPr="005E6117">
        <w:rPr>
          <w:rFonts w:ascii="Times New Roman" w:hAnsi="Times New Roman"/>
          <w:sz w:val="26"/>
          <w:szCs w:val="26"/>
        </w:rPr>
        <w:t>ng vi</w:t>
      </w:r>
      <w:r w:rsidRPr="005E6117">
        <w:rPr>
          <w:rFonts w:ascii="Times New Roman" w:hAnsi="Times New Roman"/>
          <w:sz w:val="26"/>
          <w:szCs w:val="26"/>
        </w:rPr>
        <w:t>ế</w:t>
      </w:r>
      <w:r w:rsidRPr="005E6117">
        <w:rPr>
          <w:rFonts w:ascii="Times New Roman" w:hAnsi="Times New Roman"/>
          <w:sz w:val="26"/>
          <w:szCs w:val="26"/>
        </w:rPr>
        <w:t>t :</w:t>
      </w:r>
      <w:r w:rsidR="00251313">
        <w:rPr>
          <w:rFonts w:ascii="Times New Roman" w:hAnsi="Times New Roman"/>
          <w:sz w:val="26"/>
          <w:szCs w:val="26"/>
        </w:rPr>
        <w:t xml:space="preserve"> </w:t>
      </w:r>
      <w:r w:rsidRPr="005E6117">
        <w:rPr>
          <w:rFonts w:ascii="Times New Roman" w:hAnsi="Times New Roman"/>
          <w:sz w:val="26"/>
          <w:szCs w:val="26"/>
        </w:rPr>
        <w:t>"</w:t>
      </w:r>
      <w:r w:rsidRPr="005E6117">
        <w:rPr>
          <w:rFonts w:ascii="Times New Roman" w:hAnsi="Times New Roman"/>
          <w:sz w:val="26"/>
          <w:szCs w:val="26"/>
        </w:rPr>
        <w:t>Di s</w:t>
      </w:r>
      <w:r w:rsidRPr="005E6117">
        <w:rPr>
          <w:rFonts w:ascii="Times New Roman" w:hAnsi="Times New Roman"/>
          <w:sz w:val="26"/>
          <w:szCs w:val="26"/>
        </w:rPr>
        <w:t>ả</w:t>
      </w:r>
      <w:r w:rsidRPr="005E6117">
        <w:rPr>
          <w:rFonts w:ascii="Times New Roman" w:hAnsi="Times New Roman"/>
          <w:sz w:val="26"/>
          <w:szCs w:val="26"/>
        </w:rPr>
        <w:t>n quý giá nh</w:t>
      </w:r>
      <w:r w:rsidRPr="005E6117">
        <w:rPr>
          <w:rFonts w:ascii="Times New Roman" w:hAnsi="Times New Roman"/>
          <w:sz w:val="26"/>
          <w:szCs w:val="26"/>
        </w:rPr>
        <w:t>ấ</w:t>
      </w:r>
      <w:r w:rsidRPr="005E6117">
        <w:rPr>
          <w:rFonts w:ascii="Times New Roman" w:hAnsi="Times New Roman"/>
          <w:sz w:val="26"/>
          <w:szCs w:val="26"/>
        </w:rPr>
        <w:t>t mà đ</w:t>
      </w:r>
      <w:r w:rsidRPr="005E6117">
        <w:rPr>
          <w:rFonts w:ascii="Times New Roman" w:hAnsi="Times New Roman"/>
          <w:sz w:val="26"/>
          <w:szCs w:val="26"/>
        </w:rPr>
        <w:t>ồ</w:t>
      </w:r>
      <w:r w:rsidRPr="005E6117">
        <w:rPr>
          <w:rFonts w:ascii="Times New Roman" w:hAnsi="Times New Roman"/>
          <w:sz w:val="26"/>
          <w:szCs w:val="26"/>
        </w:rPr>
        <w:t>ng chí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đ</w:t>
      </w:r>
      <w:r w:rsidRPr="005E6117">
        <w:rPr>
          <w:rFonts w:ascii="Times New Roman" w:hAnsi="Times New Roman"/>
          <w:sz w:val="26"/>
          <w:szCs w:val="26"/>
        </w:rPr>
        <w:t>ể</w:t>
      </w:r>
      <w:r w:rsidRPr="005E6117">
        <w:rPr>
          <w:rFonts w:ascii="Times New Roman" w:hAnsi="Times New Roman"/>
          <w:sz w:val="26"/>
          <w:szCs w:val="26"/>
        </w:rPr>
        <w:t xml:space="preserve"> l</w:t>
      </w:r>
      <w:r w:rsidRPr="005E6117">
        <w:rPr>
          <w:rFonts w:ascii="Times New Roman" w:hAnsi="Times New Roman"/>
          <w:sz w:val="26"/>
          <w:szCs w:val="26"/>
        </w:rPr>
        <w:t>ạ</w:t>
      </w:r>
      <w:r w:rsidRPr="005E6117">
        <w:rPr>
          <w:rFonts w:ascii="Times New Roman" w:hAnsi="Times New Roman"/>
          <w:sz w:val="26"/>
          <w:szCs w:val="26"/>
        </w:rPr>
        <w:t>i cho nhân dân là ch</w:t>
      </w:r>
      <w:r w:rsidRPr="005E6117">
        <w:rPr>
          <w:rFonts w:ascii="Times New Roman" w:hAnsi="Times New Roman"/>
          <w:sz w:val="26"/>
          <w:szCs w:val="26"/>
        </w:rPr>
        <w:t>ấ</w:t>
      </w:r>
      <w:r w:rsidRPr="005E6117">
        <w:rPr>
          <w:rFonts w:ascii="Times New Roman" w:hAnsi="Times New Roman"/>
          <w:sz w:val="26"/>
          <w:szCs w:val="26"/>
        </w:rPr>
        <w:t>t ngư</w:t>
      </w:r>
      <w:r w:rsidRPr="005E6117">
        <w:rPr>
          <w:rFonts w:ascii="Times New Roman" w:hAnsi="Times New Roman"/>
          <w:sz w:val="26"/>
          <w:szCs w:val="26"/>
        </w:rPr>
        <w:t>ờ</w:t>
      </w:r>
      <w:r w:rsidRPr="005E6117">
        <w:rPr>
          <w:rFonts w:ascii="Times New Roman" w:hAnsi="Times New Roman"/>
          <w:sz w:val="26"/>
          <w:szCs w:val="26"/>
        </w:rPr>
        <w:t>i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m</w:t>
      </w:r>
      <w:r w:rsidRPr="005E6117">
        <w:rPr>
          <w:rFonts w:ascii="Times New Roman" w:hAnsi="Times New Roman"/>
          <w:sz w:val="26"/>
          <w:szCs w:val="26"/>
        </w:rPr>
        <w:t>ộ</w:t>
      </w:r>
      <w:r w:rsidRPr="005E6117">
        <w:rPr>
          <w:rFonts w:ascii="Times New Roman" w:hAnsi="Times New Roman"/>
          <w:sz w:val="26"/>
          <w:szCs w:val="26"/>
        </w:rPr>
        <w:t>t s</w:t>
      </w:r>
      <w:r w:rsidRPr="005E6117">
        <w:rPr>
          <w:rFonts w:ascii="Times New Roman" w:hAnsi="Times New Roman"/>
          <w:sz w:val="26"/>
          <w:szCs w:val="26"/>
        </w:rPr>
        <w:t>ả</w:t>
      </w:r>
      <w:r w:rsidRPr="005E6117">
        <w:rPr>
          <w:rFonts w:ascii="Times New Roman" w:hAnsi="Times New Roman"/>
          <w:sz w:val="26"/>
          <w:szCs w:val="26"/>
        </w:rPr>
        <w:t>n ph</w:t>
      </w:r>
      <w:r w:rsidRPr="005E6117">
        <w:rPr>
          <w:rFonts w:ascii="Times New Roman" w:hAnsi="Times New Roman"/>
          <w:sz w:val="26"/>
          <w:szCs w:val="26"/>
        </w:rPr>
        <w:t>ẩ</w:t>
      </w:r>
      <w:r w:rsidRPr="005E6117">
        <w:rPr>
          <w:rFonts w:ascii="Times New Roman" w:hAnsi="Times New Roman"/>
          <w:sz w:val="26"/>
          <w:szCs w:val="26"/>
        </w:rPr>
        <w:t xml:space="preserve">m </w:t>
      </w:r>
      <w:r w:rsidRPr="005E6117">
        <w:rPr>
          <w:rFonts w:ascii="Times New Roman" w:hAnsi="Times New Roman"/>
          <w:sz w:val="26"/>
          <w:szCs w:val="26"/>
        </w:rPr>
        <w:t>t</w:t>
      </w:r>
      <w:r w:rsidRPr="005E6117">
        <w:rPr>
          <w:rFonts w:ascii="Times New Roman" w:hAnsi="Times New Roman"/>
          <w:sz w:val="26"/>
          <w:szCs w:val="26"/>
        </w:rPr>
        <w:t>ổ</w:t>
      </w:r>
      <w:r w:rsidRPr="005E6117">
        <w:rPr>
          <w:rFonts w:ascii="Times New Roman" w:hAnsi="Times New Roman"/>
          <w:sz w:val="26"/>
          <w:szCs w:val="26"/>
        </w:rPr>
        <w:t>ng h</w:t>
      </w:r>
      <w:r w:rsidRPr="005E6117">
        <w:rPr>
          <w:rFonts w:ascii="Times New Roman" w:hAnsi="Times New Roman"/>
          <w:sz w:val="26"/>
          <w:szCs w:val="26"/>
        </w:rPr>
        <w:t>ợ</w:t>
      </w:r>
      <w:r w:rsidRPr="005E6117">
        <w:rPr>
          <w:rFonts w:ascii="Times New Roman" w:hAnsi="Times New Roman"/>
          <w:sz w:val="26"/>
          <w:szCs w:val="26"/>
        </w:rPr>
        <w:t>p c</w:t>
      </w:r>
      <w:r w:rsidRPr="005E6117">
        <w:rPr>
          <w:rFonts w:ascii="Times New Roman" w:hAnsi="Times New Roman"/>
          <w:sz w:val="26"/>
          <w:szCs w:val="26"/>
        </w:rPr>
        <w:t>ủ</w:t>
      </w:r>
      <w:r w:rsidRPr="005E6117">
        <w:rPr>
          <w:rFonts w:ascii="Times New Roman" w:hAnsi="Times New Roman"/>
          <w:sz w:val="26"/>
          <w:szCs w:val="26"/>
        </w:rPr>
        <w:t>a ch</w:t>
      </w:r>
      <w:r w:rsidRPr="005E6117">
        <w:rPr>
          <w:rFonts w:ascii="Times New Roman" w:hAnsi="Times New Roman"/>
          <w:sz w:val="26"/>
          <w:szCs w:val="26"/>
        </w:rPr>
        <w:t>ấ</w:t>
      </w:r>
      <w:r w:rsidRPr="005E6117">
        <w:rPr>
          <w:rFonts w:ascii="Times New Roman" w:hAnsi="Times New Roman"/>
          <w:sz w:val="26"/>
          <w:szCs w:val="26"/>
        </w:rPr>
        <w:t>t hào hi</w:t>
      </w:r>
      <w:r w:rsidRPr="005E6117">
        <w:rPr>
          <w:rFonts w:ascii="Times New Roman" w:hAnsi="Times New Roman"/>
          <w:sz w:val="26"/>
          <w:szCs w:val="26"/>
        </w:rPr>
        <w:t>ệ</w:t>
      </w:r>
      <w:r w:rsidRPr="005E6117">
        <w:rPr>
          <w:rFonts w:ascii="Times New Roman" w:hAnsi="Times New Roman"/>
          <w:sz w:val="26"/>
          <w:szCs w:val="26"/>
        </w:rPr>
        <w:t>p Nam b</w:t>
      </w:r>
      <w:r w:rsidRPr="005E6117">
        <w:rPr>
          <w:rFonts w:ascii="Times New Roman" w:hAnsi="Times New Roman"/>
          <w:sz w:val="26"/>
          <w:szCs w:val="26"/>
        </w:rPr>
        <w:t>ộ</w:t>
      </w:r>
      <w:r w:rsidRPr="005E6117">
        <w:rPr>
          <w:rFonts w:ascii="Times New Roman" w:hAnsi="Times New Roman"/>
          <w:sz w:val="26"/>
          <w:szCs w:val="26"/>
        </w:rPr>
        <w:t>, ch</w:t>
      </w:r>
      <w:r w:rsidRPr="005E6117">
        <w:rPr>
          <w:rFonts w:ascii="Times New Roman" w:hAnsi="Times New Roman"/>
          <w:sz w:val="26"/>
          <w:szCs w:val="26"/>
        </w:rPr>
        <w:t>ấ</w:t>
      </w:r>
      <w:r w:rsidRPr="005E6117">
        <w:rPr>
          <w:rFonts w:ascii="Times New Roman" w:hAnsi="Times New Roman"/>
          <w:sz w:val="26"/>
          <w:szCs w:val="26"/>
        </w:rPr>
        <w:t>t kiên cư</w:t>
      </w:r>
      <w:r w:rsidRPr="005E6117">
        <w:rPr>
          <w:rFonts w:ascii="Times New Roman" w:hAnsi="Times New Roman"/>
          <w:sz w:val="26"/>
          <w:szCs w:val="26"/>
        </w:rPr>
        <w:t>ờ</w:t>
      </w:r>
      <w:r w:rsidRPr="005E6117">
        <w:rPr>
          <w:rFonts w:ascii="Times New Roman" w:hAnsi="Times New Roman"/>
          <w:sz w:val="26"/>
          <w:szCs w:val="26"/>
        </w:rPr>
        <w:t>ng và tài năng sáng t</w:t>
      </w:r>
      <w:r w:rsidRPr="005E6117">
        <w:rPr>
          <w:rFonts w:ascii="Times New Roman" w:hAnsi="Times New Roman"/>
          <w:sz w:val="26"/>
          <w:szCs w:val="26"/>
        </w:rPr>
        <w:t>ạ</w:t>
      </w:r>
      <w:r w:rsidRPr="005E6117">
        <w:rPr>
          <w:rFonts w:ascii="Times New Roman" w:hAnsi="Times New Roman"/>
          <w:sz w:val="26"/>
          <w:szCs w:val="26"/>
        </w:rPr>
        <w:t>o Vi</w:t>
      </w:r>
      <w:r w:rsidRPr="005E6117">
        <w:rPr>
          <w:rFonts w:ascii="Times New Roman" w:hAnsi="Times New Roman"/>
          <w:sz w:val="26"/>
          <w:szCs w:val="26"/>
        </w:rPr>
        <w:t>ệ</w:t>
      </w:r>
      <w:r w:rsidRPr="005E6117">
        <w:rPr>
          <w:rFonts w:ascii="Times New Roman" w:hAnsi="Times New Roman"/>
          <w:sz w:val="26"/>
          <w:szCs w:val="26"/>
        </w:rPr>
        <w:t>t Nam, ch</w:t>
      </w:r>
      <w:r w:rsidRPr="005E6117">
        <w:rPr>
          <w:rFonts w:ascii="Times New Roman" w:hAnsi="Times New Roman"/>
          <w:sz w:val="26"/>
          <w:szCs w:val="26"/>
        </w:rPr>
        <w:t>ấ</w:t>
      </w:r>
      <w:r w:rsidRPr="005E6117">
        <w:rPr>
          <w:rFonts w:ascii="Times New Roman" w:hAnsi="Times New Roman"/>
          <w:sz w:val="26"/>
          <w:szCs w:val="26"/>
        </w:rPr>
        <w:t>t tiên phong c</w:t>
      </w:r>
      <w:r w:rsidRPr="005E6117">
        <w:rPr>
          <w:rFonts w:ascii="Times New Roman" w:hAnsi="Times New Roman"/>
          <w:sz w:val="26"/>
          <w:szCs w:val="26"/>
        </w:rPr>
        <w:t>ủ</w:t>
      </w:r>
      <w:r w:rsidRPr="005E6117">
        <w:rPr>
          <w:rFonts w:ascii="Times New Roman" w:hAnsi="Times New Roman"/>
          <w:sz w:val="26"/>
          <w:szCs w:val="26"/>
        </w:rPr>
        <w:t>a giai c</w:t>
      </w:r>
      <w:r w:rsidRPr="005E6117">
        <w:rPr>
          <w:rFonts w:ascii="Times New Roman" w:hAnsi="Times New Roman"/>
          <w:sz w:val="26"/>
          <w:szCs w:val="26"/>
        </w:rPr>
        <w:t>ấ</w:t>
      </w:r>
      <w:r w:rsidRPr="005E6117">
        <w:rPr>
          <w:rFonts w:ascii="Times New Roman" w:hAnsi="Times New Roman"/>
          <w:sz w:val="26"/>
          <w:szCs w:val="26"/>
        </w:rPr>
        <w:t>p công nhân, ch</w:t>
      </w:r>
      <w:r w:rsidRPr="005E6117">
        <w:rPr>
          <w:rFonts w:ascii="Times New Roman" w:hAnsi="Times New Roman"/>
          <w:sz w:val="26"/>
          <w:szCs w:val="26"/>
        </w:rPr>
        <w:t>ấ</w:t>
      </w:r>
      <w:r w:rsidRPr="005E6117">
        <w:rPr>
          <w:rFonts w:ascii="Times New Roman" w:hAnsi="Times New Roman"/>
          <w:sz w:val="26"/>
          <w:szCs w:val="26"/>
        </w:rPr>
        <w:t>t cách m</w:t>
      </w:r>
      <w:r w:rsidRPr="005E6117">
        <w:rPr>
          <w:rFonts w:ascii="Times New Roman" w:hAnsi="Times New Roman"/>
          <w:sz w:val="26"/>
          <w:szCs w:val="26"/>
        </w:rPr>
        <w:t>ạ</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 xml:space="preserve">a </w:t>
      </w:r>
      <w:r w:rsidRPr="005E6117">
        <w:rPr>
          <w:rFonts w:ascii="Times New Roman" w:hAnsi="Times New Roman"/>
          <w:sz w:val="26"/>
          <w:szCs w:val="26"/>
        </w:rPr>
        <w:lastRenderedPageBreak/>
        <w:t>ngư</w:t>
      </w:r>
      <w:r w:rsidRPr="005E6117">
        <w:rPr>
          <w:rFonts w:ascii="Times New Roman" w:hAnsi="Times New Roman"/>
          <w:sz w:val="26"/>
          <w:szCs w:val="26"/>
        </w:rPr>
        <w:t>ờ</w:t>
      </w:r>
      <w:r w:rsidRPr="005E6117">
        <w:rPr>
          <w:rFonts w:ascii="Times New Roman" w:hAnsi="Times New Roman"/>
          <w:sz w:val="26"/>
          <w:szCs w:val="26"/>
        </w:rPr>
        <w:t>i c</w:t>
      </w:r>
      <w:r w:rsidRPr="005E6117">
        <w:rPr>
          <w:rFonts w:ascii="Times New Roman" w:hAnsi="Times New Roman"/>
          <w:sz w:val="26"/>
          <w:szCs w:val="26"/>
        </w:rPr>
        <w:t>ộ</w:t>
      </w:r>
      <w:r w:rsidRPr="005E6117">
        <w:rPr>
          <w:rFonts w:ascii="Times New Roman" w:hAnsi="Times New Roman"/>
          <w:sz w:val="26"/>
          <w:szCs w:val="26"/>
        </w:rPr>
        <w:t>ng s</w:t>
      </w:r>
      <w:r w:rsidRPr="005E6117">
        <w:rPr>
          <w:rFonts w:ascii="Times New Roman" w:hAnsi="Times New Roman"/>
          <w:sz w:val="26"/>
          <w:szCs w:val="26"/>
        </w:rPr>
        <w:t>ả</w:t>
      </w:r>
      <w:r w:rsidRPr="005E6117">
        <w:rPr>
          <w:rFonts w:ascii="Times New Roman" w:hAnsi="Times New Roman"/>
          <w:sz w:val="26"/>
          <w:szCs w:val="26"/>
        </w:rPr>
        <w:t>n, ngư</w:t>
      </w:r>
      <w:r w:rsidRPr="005E6117">
        <w:rPr>
          <w:rFonts w:ascii="Times New Roman" w:hAnsi="Times New Roman"/>
          <w:sz w:val="26"/>
          <w:szCs w:val="26"/>
        </w:rPr>
        <w:t>ờ</w:t>
      </w:r>
      <w:r w:rsidRPr="005E6117">
        <w:rPr>
          <w:rFonts w:ascii="Times New Roman" w:hAnsi="Times New Roman"/>
          <w:sz w:val="26"/>
          <w:szCs w:val="26"/>
        </w:rPr>
        <w:t>i yêu nư</w:t>
      </w:r>
      <w:r w:rsidRPr="005E6117">
        <w:rPr>
          <w:rFonts w:ascii="Times New Roman" w:hAnsi="Times New Roman"/>
          <w:sz w:val="26"/>
          <w:szCs w:val="26"/>
        </w:rPr>
        <w:t>ớ</w:t>
      </w:r>
      <w:r w:rsidRPr="005E6117">
        <w:rPr>
          <w:rFonts w:ascii="Times New Roman" w:hAnsi="Times New Roman"/>
          <w:sz w:val="26"/>
          <w:szCs w:val="26"/>
        </w:rPr>
        <w:t>c, ch</w:t>
      </w:r>
      <w:r w:rsidRPr="005E6117">
        <w:rPr>
          <w:rFonts w:ascii="Times New Roman" w:hAnsi="Times New Roman"/>
          <w:sz w:val="26"/>
          <w:szCs w:val="26"/>
        </w:rPr>
        <w:t>ấ</w:t>
      </w:r>
      <w:r w:rsidRPr="005E6117">
        <w:rPr>
          <w:rFonts w:ascii="Times New Roman" w:hAnsi="Times New Roman"/>
          <w:sz w:val="26"/>
          <w:szCs w:val="26"/>
        </w:rPr>
        <w:t>t nhân đ</w:t>
      </w:r>
      <w:r w:rsidRPr="005E6117">
        <w:rPr>
          <w:rFonts w:ascii="Times New Roman" w:hAnsi="Times New Roman"/>
          <w:sz w:val="26"/>
          <w:szCs w:val="26"/>
        </w:rPr>
        <w:t>ạ</w:t>
      </w:r>
      <w:r w:rsidRPr="005E6117">
        <w:rPr>
          <w:rFonts w:ascii="Times New Roman" w:hAnsi="Times New Roman"/>
          <w:sz w:val="26"/>
          <w:szCs w:val="26"/>
        </w:rPr>
        <w:t>o c</w:t>
      </w:r>
      <w:r w:rsidRPr="005E6117">
        <w:rPr>
          <w:rFonts w:ascii="Times New Roman" w:hAnsi="Times New Roman"/>
          <w:sz w:val="26"/>
          <w:szCs w:val="26"/>
        </w:rPr>
        <w:t>ủ</w:t>
      </w:r>
      <w:r w:rsidRPr="005E6117">
        <w:rPr>
          <w:rFonts w:ascii="Times New Roman" w:hAnsi="Times New Roman"/>
          <w:sz w:val="26"/>
          <w:szCs w:val="26"/>
        </w:rPr>
        <w:t>a con ngư</w:t>
      </w:r>
      <w:r w:rsidRPr="005E6117">
        <w:rPr>
          <w:rFonts w:ascii="Times New Roman" w:hAnsi="Times New Roman"/>
          <w:sz w:val="26"/>
          <w:szCs w:val="26"/>
        </w:rPr>
        <w:t>ờ</w:t>
      </w:r>
      <w:r w:rsidRPr="005E6117">
        <w:rPr>
          <w:rFonts w:ascii="Times New Roman" w:hAnsi="Times New Roman"/>
          <w:sz w:val="26"/>
          <w:szCs w:val="26"/>
        </w:rPr>
        <w:t>i...”</w:t>
      </w:r>
      <w:r w:rsidR="00251313">
        <w:rPr>
          <w:rFonts w:ascii="Times New Roman" w:hAnsi="Times New Roman"/>
          <w:sz w:val="26"/>
          <w:szCs w:val="26"/>
        </w:rPr>
        <w:t xml:space="preserve"> </w:t>
      </w:r>
      <w:r w:rsidRPr="005E6117">
        <w:rPr>
          <w:rFonts w:ascii="Times New Roman" w:hAnsi="Times New Roman"/>
          <w:sz w:val="26"/>
          <w:szCs w:val="26"/>
        </w:rPr>
        <w:t>V</w:t>
      </w:r>
      <w:r w:rsidRPr="005E6117">
        <w:rPr>
          <w:rFonts w:ascii="Times New Roman" w:hAnsi="Times New Roman"/>
          <w:sz w:val="26"/>
          <w:szCs w:val="26"/>
        </w:rPr>
        <w:t>ớ</w:t>
      </w:r>
      <w:r w:rsidRPr="005E6117">
        <w:rPr>
          <w:rFonts w:ascii="Times New Roman" w:hAnsi="Times New Roman"/>
          <w:sz w:val="26"/>
          <w:szCs w:val="26"/>
        </w:rPr>
        <w:t>i 92 tu</w:t>
      </w:r>
      <w:r w:rsidRPr="005E6117">
        <w:rPr>
          <w:rFonts w:ascii="Times New Roman" w:hAnsi="Times New Roman"/>
          <w:sz w:val="26"/>
          <w:szCs w:val="26"/>
        </w:rPr>
        <w:t>ổ</w:t>
      </w:r>
      <w:r w:rsidRPr="005E6117">
        <w:rPr>
          <w:rFonts w:ascii="Times New Roman" w:hAnsi="Times New Roman"/>
          <w:sz w:val="26"/>
          <w:szCs w:val="26"/>
        </w:rPr>
        <w:t>i đ</w:t>
      </w:r>
      <w:r w:rsidRPr="005E6117">
        <w:rPr>
          <w:rFonts w:ascii="Times New Roman" w:hAnsi="Times New Roman"/>
          <w:sz w:val="26"/>
          <w:szCs w:val="26"/>
        </w:rPr>
        <w:t>ờ</w:t>
      </w:r>
      <w:r w:rsidRPr="005E6117">
        <w:rPr>
          <w:rFonts w:ascii="Times New Roman" w:hAnsi="Times New Roman"/>
          <w:sz w:val="26"/>
          <w:szCs w:val="26"/>
        </w:rPr>
        <w:t>i, g</w:t>
      </w:r>
      <w:r w:rsidRPr="005E6117">
        <w:rPr>
          <w:rFonts w:ascii="Times New Roman" w:hAnsi="Times New Roman"/>
          <w:sz w:val="26"/>
          <w:szCs w:val="26"/>
        </w:rPr>
        <w:t>ầ</w:t>
      </w:r>
      <w:r w:rsidRPr="005E6117">
        <w:rPr>
          <w:rFonts w:ascii="Times New Roman" w:hAnsi="Times New Roman"/>
          <w:sz w:val="26"/>
          <w:szCs w:val="26"/>
        </w:rPr>
        <w:t>n 70 năm liên t</w:t>
      </w:r>
      <w:r w:rsidRPr="005E6117">
        <w:rPr>
          <w:rFonts w:ascii="Times New Roman" w:hAnsi="Times New Roman"/>
          <w:sz w:val="26"/>
          <w:szCs w:val="26"/>
        </w:rPr>
        <w:t>ụ</w:t>
      </w:r>
      <w:r w:rsidRPr="005E6117">
        <w:rPr>
          <w:rFonts w:ascii="Times New Roman" w:hAnsi="Times New Roman"/>
          <w:sz w:val="26"/>
          <w:szCs w:val="26"/>
        </w:rPr>
        <w:t>c ho</w:t>
      </w:r>
      <w:r w:rsidRPr="005E6117">
        <w:rPr>
          <w:rFonts w:ascii="Times New Roman" w:hAnsi="Times New Roman"/>
          <w:sz w:val="26"/>
          <w:szCs w:val="26"/>
        </w:rPr>
        <w:t>ạ</w:t>
      </w:r>
      <w:r w:rsidRPr="005E6117">
        <w:rPr>
          <w:rFonts w:ascii="Times New Roman" w:hAnsi="Times New Roman"/>
          <w:sz w:val="26"/>
          <w:szCs w:val="26"/>
        </w:rPr>
        <w:t>t đ</w:t>
      </w:r>
      <w:r w:rsidRPr="005E6117">
        <w:rPr>
          <w:rFonts w:ascii="Times New Roman" w:hAnsi="Times New Roman"/>
          <w:sz w:val="26"/>
          <w:szCs w:val="26"/>
        </w:rPr>
        <w:t>ộ</w:t>
      </w:r>
      <w:r w:rsidRPr="005E6117">
        <w:rPr>
          <w:rFonts w:ascii="Times New Roman" w:hAnsi="Times New Roman"/>
          <w:sz w:val="26"/>
          <w:szCs w:val="26"/>
        </w:rPr>
        <w:t xml:space="preserve">ng cách </w:t>
      </w:r>
      <w:r w:rsidRPr="005E6117">
        <w:rPr>
          <w:rFonts w:ascii="Times New Roman" w:hAnsi="Times New Roman"/>
          <w:sz w:val="26"/>
          <w:szCs w:val="26"/>
        </w:rPr>
        <w:t>m</w:t>
      </w:r>
      <w:r w:rsidRPr="005E6117">
        <w:rPr>
          <w:rFonts w:ascii="Times New Roman" w:hAnsi="Times New Roman"/>
          <w:sz w:val="26"/>
          <w:szCs w:val="26"/>
        </w:rPr>
        <w:t>ạ</w:t>
      </w:r>
      <w:r w:rsidRPr="005E6117">
        <w:rPr>
          <w:rFonts w:ascii="Times New Roman" w:hAnsi="Times New Roman"/>
          <w:sz w:val="26"/>
          <w:szCs w:val="26"/>
        </w:rPr>
        <w:t>ng,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đã có nhi</w:t>
      </w:r>
      <w:r w:rsidRPr="005E6117">
        <w:rPr>
          <w:rFonts w:ascii="Times New Roman" w:hAnsi="Times New Roman"/>
          <w:sz w:val="26"/>
          <w:szCs w:val="26"/>
        </w:rPr>
        <w:t>ề</w:t>
      </w:r>
      <w:r w:rsidRPr="005E6117">
        <w:rPr>
          <w:rFonts w:ascii="Times New Roman" w:hAnsi="Times New Roman"/>
          <w:sz w:val="26"/>
          <w:szCs w:val="26"/>
        </w:rPr>
        <w:t>u công lao, đóng góp to l</w:t>
      </w:r>
      <w:r w:rsidRPr="005E6117">
        <w:rPr>
          <w:rFonts w:ascii="Times New Roman" w:hAnsi="Times New Roman"/>
          <w:sz w:val="26"/>
          <w:szCs w:val="26"/>
        </w:rPr>
        <w:t>ớ</w:t>
      </w:r>
      <w:r w:rsidRPr="005E6117">
        <w:rPr>
          <w:rFonts w:ascii="Times New Roman" w:hAnsi="Times New Roman"/>
          <w:sz w:val="26"/>
          <w:szCs w:val="26"/>
        </w:rPr>
        <w:t>n, góp ph</w:t>
      </w:r>
      <w:r w:rsidRPr="005E6117">
        <w:rPr>
          <w:rFonts w:ascii="Times New Roman" w:hAnsi="Times New Roman"/>
          <w:sz w:val="26"/>
          <w:szCs w:val="26"/>
        </w:rPr>
        <w:t>ầ</w:t>
      </w:r>
      <w:r w:rsidRPr="005E6117">
        <w:rPr>
          <w:rFonts w:ascii="Times New Roman" w:hAnsi="Times New Roman"/>
          <w:sz w:val="26"/>
          <w:szCs w:val="26"/>
        </w:rPr>
        <w:t>n cùng Trung ương Đ</w:t>
      </w:r>
      <w:r w:rsidRPr="005E6117">
        <w:rPr>
          <w:rFonts w:ascii="Times New Roman" w:hAnsi="Times New Roman"/>
          <w:sz w:val="26"/>
          <w:szCs w:val="26"/>
        </w:rPr>
        <w:t>ả</w:t>
      </w:r>
      <w:r w:rsidRPr="005E6117">
        <w:rPr>
          <w:rFonts w:ascii="Times New Roman" w:hAnsi="Times New Roman"/>
          <w:sz w:val="26"/>
          <w:szCs w:val="26"/>
        </w:rPr>
        <w:t>ng, Nhà nư</w:t>
      </w:r>
      <w:r w:rsidRPr="005E6117">
        <w:rPr>
          <w:rFonts w:ascii="Times New Roman" w:hAnsi="Times New Roman"/>
          <w:sz w:val="26"/>
          <w:szCs w:val="26"/>
        </w:rPr>
        <w:t>ớ</w:t>
      </w:r>
      <w:r w:rsidRPr="005E6117">
        <w:rPr>
          <w:rFonts w:ascii="Times New Roman" w:hAnsi="Times New Roman"/>
          <w:sz w:val="26"/>
          <w:szCs w:val="26"/>
        </w:rPr>
        <w:t>c, Qu</w:t>
      </w:r>
      <w:r w:rsidRPr="005E6117">
        <w:rPr>
          <w:rFonts w:ascii="Times New Roman" w:hAnsi="Times New Roman"/>
          <w:sz w:val="26"/>
          <w:szCs w:val="26"/>
        </w:rPr>
        <w:t>ố</w:t>
      </w:r>
      <w:r w:rsidRPr="005E6117">
        <w:rPr>
          <w:rFonts w:ascii="Times New Roman" w:hAnsi="Times New Roman"/>
          <w:sz w:val="26"/>
          <w:szCs w:val="26"/>
        </w:rPr>
        <w:t>c h</w:t>
      </w:r>
      <w:r w:rsidRPr="005E6117">
        <w:rPr>
          <w:rFonts w:ascii="Times New Roman" w:hAnsi="Times New Roman"/>
          <w:sz w:val="26"/>
          <w:szCs w:val="26"/>
        </w:rPr>
        <w:t>ộ</w:t>
      </w:r>
      <w:r w:rsidRPr="005E6117">
        <w:rPr>
          <w:rFonts w:ascii="Times New Roman" w:hAnsi="Times New Roman"/>
          <w:sz w:val="26"/>
          <w:szCs w:val="26"/>
        </w:rPr>
        <w:t xml:space="preserve">i, </w:t>
      </w:r>
      <w:r w:rsidRPr="005E6117">
        <w:rPr>
          <w:rFonts w:ascii="Times New Roman" w:hAnsi="Times New Roman"/>
          <w:sz w:val="26"/>
          <w:szCs w:val="26"/>
        </w:rPr>
        <w:t>Ủ</w:t>
      </w:r>
      <w:r w:rsidRPr="005E6117">
        <w:rPr>
          <w:rFonts w:ascii="Times New Roman" w:hAnsi="Times New Roman"/>
          <w:sz w:val="26"/>
          <w:szCs w:val="26"/>
        </w:rPr>
        <w:t>y ban Trung ương M</w:t>
      </w:r>
      <w:r w:rsidRPr="005E6117">
        <w:rPr>
          <w:rFonts w:ascii="Times New Roman" w:hAnsi="Times New Roman"/>
          <w:sz w:val="26"/>
          <w:szCs w:val="26"/>
        </w:rPr>
        <w:t>ặ</w:t>
      </w:r>
      <w:r w:rsidRPr="005E6117">
        <w:rPr>
          <w:rFonts w:ascii="Times New Roman" w:hAnsi="Times New Roman"/>
          <w:sz w:val="26"/>
          <w:szCs w:val="26"/>
        </w:rPr>
        <w:t>t tr</w:t>
      </w:r>
      <w:r w:rsidRPr="005E6117">
        <w:rPr>
          <w:rFonts w:ascii="Times New Roman" w:hAnsi="Times New Roman"/>
          <w:sz w:val="26"/>
          <w:szCs w:val="26"/>
        </w:rPr>
        <w:t>ậ</w:t>
      </w:r>
      <w:r w:rsidRPr="005E6117">
        <w:rPr>
          <w:rFonts w:ascii="Times New Roman" w:hAnsi="Times New Roman"/>
          <w:sz w:val="26"/>
          <w:szCs w:val="26"/>
        </w:rPr>
        <w:t>n T</w:t>
      </w:r>
      <w:r w:rsidRPr="005E6117">
        <w:rPr>
          <w:rFonts w:ascii="Times New Roman" w:hAnsi="Times New Roman"/>
          <w:sz w:val="26"/>
          <w:szCs w:val="26"/>
        </w:rPr>
        <w:t>ổ</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Vi</w:t>
      </w:r>
      <w:r w:rsidRPr="005E6117">
        <w:rPr>
          <w:rFonts w:ascii="Times New Roman" w:hAnsi="Times New Roman"/>
          <w:sz w:val="26"/>
          <w:szCs w:val="26"/>
        </w:rPr>
        <w:t>ệ</w:t>
      </w:r>
      <w:r w:rsidRPr="005E6117">
        <w:rPr>
          <w:rFonts w:ascii="Times New Roman" w:hAnsi="Times New Roman"/>
          <w:sz w:val="26"/>
          <w:szCs w:val="26"/>
        </w:rPr>
        <w:t>t Nam lãnh đ</w:t>
      </w:r>
      <w:r w:rsidRPr="005E6117">
        <w:rPr>
          <w:rFonts w:ascii="Times New Roman" w:hAnsi="Times New Roman"/>
          <w:sz w:val="26"/>
          <w:szCs w:val="26"/>
        </w:rPr>
        <w:t>ạ</w:t>
      </w:r>
      <w:r w:rsidRPr="005E6117">
        <w:rPr>
          <w:rFonts w:ascii="Times New Roman" w:hAnsi="Times New Roman"/>
          <w:sz w:val="26"/>
          <w:szCs w:val="26"/>
        </w:rPr>
        <w:t>o toàn Đ</w:t>
      </w:r>
      <w:r w:rsidRPr="005E6117">
        <w:rPr>
          <w:rFonts w:ascii="Times New Roman" w:hAnsi="Times New Roman"/>
          <w:sz w:val="26"/>
          <w:szCs w:val="26"/>
        </w:rPr>
        <w:t>ả</w:t>
      </w:r>
      <w:r w:rsidRPr="005E6117">
        <w:rPr>
          <w:rFonts w:ascii="Times New Roman" w:hAnsi="Times New Roman"/>
          <w:sz w:val="26"/>
          <w:szCs w:val="26"/>
        </w:rPr>
        <w:t>ng, toàn dân và toàn quân ta ti</w:t>
      </w:r>
      <w:r w:rsidRPr="005E6117">
        <w:rPr>
          <w:rFonts w:ascii="Times New Roman" w:hAnsi="Times New Roman"/>
          <w:sz w:val="26"/>
          <w:szCs w:val="26"/>
        </w:rPr>
        <w:t>ế</w:t>
      </w:r>
      <w:r w:rsidRPr="005E6117">
        <w:rPr>
          <w:rFonts w:ascii="Times New Roman" w:hAnsi="Times New Roman"/>
          <w:sz w:val="26"/>
          <w:szCs w:val="26"/>
        </w:rPr>
        <w:t>n hành th</w:t>
      </w:r>
      <w:r w:rsidRPr="005E6117">
        <w:rPr>
          <w:rFonts w:ascii="Times New Roman" w:hAnsi="Times New Roman"/>
          <w:sz w:val="26"/>
          <w:szCs w:val="26"/>
        </w:rPr>
        <w:t>ắ</w:t>
      </w:r>
      <w:r w:rsidRPr="005E6117">
        <w:rPr>
          <w:rFonts w:ascii="Times New Roman" w:hAnsi="Times New Roman"/>
          <w:sz w:val="26"/>
          <w:szCs w:val="26"/>
        </w:rPr>
        <w:t>ng l</w:t>
      </w:r>
      <w:r w:rsidRPr="005E6117">
        <w:rPr>
          <w:rFonts w:ascii="Times New Roman" w:hAnsi="Times New Roman"/>
          <w:sz w:val="26"/>
          <w:szCs w:val="26"/>
        </w:rPr>
        <w:t>ợ</w:t>
      </w:r>
      <w:r w:rsidRPr="005E6117">
        <w:rPr>
          <w:rFonts w:ascii="Times New Roman" w:hAnsi="Times New Roman"/>
          <w:sz w:val="26"/>
          <w:szCs w:val="26"/>
        </w:rPr>
        <w:t>i các cu</w:t>
      </w:r>
      <w:r w:rsidRPr="005E6117">
        <w:rPr>
          <w:rFonts w:ascii="Times New Roman" w:hAnsi="Times New Roman"/>
          <w:sz w:val="26"/>
          <w:szCs w:val="26"/>
        </w:rPr>
        <w:t>ộ</w:t>
      </w:r>
      <w:r w:rsidRPr="005E6117">
        <w:rPr>
          <w:rFonts w:ascii="Times New Roman" w:hAnsi="Times New Roman"/>
          <w:sz w:val="26"/>
          <w:szCs w:val="26"/>
        </w:rPr>
        <w:t>c kháng chi</w:t>
      </w:r>
      <w:r w:rsidRPr="005E6117">
        <w:rPr>
          <w:rFonts w:ascii="Times New Roman" w:hAnsi="Times New Roman"/>
          <w:sz w:val="26"/>
          <w:szCs w:val="26"/>
        </w:rPr>
        <w:t>ế</w:t>
      </w:r>
      <w:r w:rsidRPr="005E6117">
        <w:rPr>
          <w:rFonts w:ascii="Times New Roman" w:hAnsi="Times New Roman"/>
          <w:sz w:val="26"/>
          <w:szCs w:val="26"/>
        </w:rPr>
        <w:t>n ch</w:t>
      </w:r>
      <w:r w:rsidRPr="005E6117">
        <w:rPr>
          <w:rFonts w:ascii="Times New Roman" w:hAnsi="Times New Roman"/>
          <w:sz w:val="26"/>
          <w:szCs w:val="26"/>
        </w:rPr>
        <w:t>ố</w:t>
      </w:r>
      <w:r w:rsidRPr="005E6117">
        <w:rPr>
          <w:rFonts w:ascii="Times New Roman" w:hAnsi="Times New Roman"/>
          <w:sz w:val="26"/>
          <w:szCs w:val="26"/>
        </w:rPr>
        <w:t>ng th</w:t>
      </w:r>
      <w:r w:rsidRPr="005E6117">
        <w:rPr>
          <w:rFonts w:ascii="Times New Roman" w:hAnsi="Times New Roman"/>
          <w:sz w:val="26"/>
          <w:szCs w:val="26"/>
        </w:rPr>
        <w:t>ự</w:t>
      </w:r>
      <w:r w:rsidRPr="005E6117">
        <w:rPr>
          <w:rFonts w:ascii="Times New Roman" w:hAnsi="Times New Roman"/>
          <w:sz w:val="26"/>
          <w:szCs w:val="26"/>
        </w:rPr>
        <w:t>c dân Pháp và đ</w:t>
      </w:r>
      <w:r w:rsidRPr="005E6117">
        <w:rPr>
          <w:rFonts w:ascii="Times New Roman" w:hAnsi="Times New Roman"/>
          <w:sz w:val="26"/>
          <w:szCs w:val="26"/>
        </w:rPr>
        <w:t>ế</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M</w:t>
      </w:r>
      <w:r w:rsidRPr="005E6117">
        <w:rPr>
          <w:rFonts w:ascii="Times New Roman" w:hAnsi="Times New Roman"/>
          <w:sz w:val="26"/>
          <w:szCs w:val="26"/>
        </w:rPr>
        <w:t>ỹ</w:t>
      </w:r>
      <w:r w:rsidRPr="005E6117">
        <w:rPr>
          <w:rFonts w:ascii="Times New Roman" w:hAnsi="Times New Roman"/>
          <w:sz w:val="26"/>
          <w:szCs w:val="26"/>
        </w:rPr>
        <w:t xml:space="preserve"> xâm lư</w:t>
      </w:r>
      <w:r w:rsidRPr="005E6117">
        <w:rPr>
          <w:rFonts w:ascii="Times New Roman" w:hAnsi="Times New Roman"/>
          <w:sz w:val="26"/>
          <w:szCs w:val="26"/>
        </w:rPr>
        <w:t>ợ</w:t>
      </w:r>
      <w:r w:rsidRPr="005E6117">
        <w:rPr>
          <w:rFonts w:ascii="Times New Roman" w:hAnsi="Times New Roman"/>
          <w:sz w:val="26"/>
          <w:szCs w:val="26"/>
        </w:rPr>
        <w:t>c, gi</w:t>
      </w:r>
      <w:r w:rsidRPr="005E6117">
        <w:rPr>
          <w:rFonts w:ascii="Times New Roman" w:hAnsi="Times New Roman"/>
          <w:sz w:val="26"/>
          <w:szCs w:val="26"/>
        </w:rPr>
        <w:t>ả</w:t>
      </w:r>
      <w:r w:rsidRPr="005E6117">
        <w:rPr>
          <w:rFonts w:ascii="Times New Roman" w:hAnsi="Times New Roman"/>
          <w:sz w:val="26"/>
          <w:szCs w:val="26"/>
        </w:rPr>
        <w:t>i phóng hoàn toàn mi</w:t>
      </w:r>
      <w:r w:rsidRPr="005E6117">
        <w:rPr>
          <w:rFonts w:ascii="Times New Roman" w:hAnsi="Times New Roman"/>
          <w:sz w:val="26"/>
          <w:szCs w:val="26"/>
        </w:rPr>
        <w:t>ề</w:t>
      </w:r>
      <w:r w:rsidRPr="005E6117">
        <w:rPr>
          <w:rFonts w:ascii="Times New Roman" w:hAnsi="Times New Roman"/>
          <w:sz w:val="26"/>
          <w:szCs w:val="26"/>
        </w:rPr>
        <w:t>n Nam, th</w:t>
      </w:r>
      <w:r w:rsidRPr="005E6117">
        <w:rPr>
          <w:rFonts w:ascii="Times New Roman" w:hAnsi="Times New Roman"/>
          <w:sz w:val="26"/>
          <w:szCs w:val="26"/>
        </w:rPr>
        <w:t>ố</w:t>
      </w:r>
      <w:r w:rsidRPr="005E6117">
        <w:rPr>
          <w:rFonts w:ascii="Times New Roman" w:hAnsi="Times New Roman"/>
          <w:sz w:val="26"/>
          <w:szCs w:val="26"/>
        </w:rPr>
        <w:t>ng nh</w:t>
      </w:r>
      <w:r w:rsidRPr="005E6117">
        <w:rPr>
          <w:rFonts w:ascii="Times New Roman" w:hAnsi="Times New Roman"/>
          <w:sz w:val="26"/>
          <w:szCs w:val="26"/>
        </w:rPr>
        <w:t>ấ</w:t>
      </w:r>
      <w:r w:rsidRPr="005E6117">
        <w:rPr>
          <w:rFonts w:ascii="Times New Roman" w:hAnsi="Times New Roman"/>
          <w:sz w:val="26"/>
          <w:szCs w:val="26"/>
        </w:rPr>
        <w:t>t đ</w:t>
      </w:r>
      <w:r w:rsidRPr="005E6117">
        <w:rPr>
          <w:rFonts w:ascii="Times New Roman" w:hAnsi="Times New Roman"/>
          <w:sz w:val="26"/>
          <w:szCs w:val="26"/>
        </w:rPr>
        <w:t>ấ</w:t>
      </w:r>
      <w:r w:rsidRPr="005E6117">
        <w:rPr>
          <w:rFonts w:ascii="Times New Roman" w:hAnsi="Times New Roman"/>
          <w:sz w:val="26"/>
          <w:szCs w:val="26"/>
        </w:rPr>
        <w:t>t nư</w:t>
      </w:r>
      <w:r w:rsidRPr="005E6117">
        <w:rPr>
          <w:rFonts w:ascii="Times New Roman" w:hAnsi="Times New Roman"/>
          <w:sz w:val="26"/>
          <w:szCs w:val="26"/>
        </w:rPr>
        <w:t>ớ</w:t>
      </w:r>
      <w:r w:rsidRPr="005E6117">
        <w:rPr>
          <w:rFonts w:ascii="Times New Roman" w:hAnsi="Times New Roman"/>
          <w:sz w:val="26"/>
          <w:szCs w:val="26"/>
        </w:rPr>
        <w:t>c</w:t>
      </w:r>
      <w:r w:rsidR="00251313">
        <w:rPr>
          <w:rFonts w:ascii="Times New Roman" w:hAnsi="Times New Roman"/>
          <w:sz w:val="26"/>
          <w:szCs w:val="26"/>
        </w:rPr>
        <w:t>. Bác Tôn sau khi thống nhất đất nước dù tuổi cao vẫn tiếp tục cống hiến cho công cuộc</w:t>
      </w:r>
      <w:r w:rsidRPr="005E6117">
        <w:rPr>
          <w:rFonts w:ascii="Times New Roman" w:hAnsi="Times New Roman"/>
          <w:sz w:val="26"/>
          <w:szCs w:val="26"/>
        </w:rPr>
        <w:t xml:space="preserve"> xây d</w:t>
      </w:r>
      <w:r w:rsidRPr="005E6117">
        <w:rPr>
          <w:rFonts w:ascii="Times New Roman" w:hAnsi="Times New Roman"/>
          <w:sz w:val="26"/>
          <w:szCs w:val="26"/>
        </w:rPr>
        <w:t>ự</w:t>
      </w:r>
      <w:r w:rsidRPr="005E6117">
        <w:rPr>
          <w:rFonts w:ascii="Times New Roman" w:hAnsi="Times New Roman"/>
          <w:sz w:val="26"/>
          <w:szCs w:val="26"/>
        </w:rPr>
        <w:t>ng</w:t>
      </w:r>
      <w:r w:rsidR="00251313">
        <w:rPr>
          <w:rFonts w:ascii="Times New Roman" w:hAnsi="Times New Roman"/>
          <w:sz w:val="26"/>
          <w:szCs w:val="26"/>
        </w:rPr>
        <w:t xml:space="preserve"> đất nước và tiếp tục công cuộc bảo vệ tổ quốc Việt Nam</w:t>
      </w:r>
      <w:r w:rsidRPr="005E6117">
        <w:rPr>
          <w:rFonts w:ascii="Times New Roman" w:hAnsi="Times New Roman"/>
          <w:sz w:val="26"/>
          <w:szCs w:val="26"/>
        </w:rPr>
        <w:t>.</w:t>
      </w:r>
      <w:r w:rsidR="00251313">
        <w:rPr>
          <w:rFonts w:ascii="Times New Roman" w:hAnsi="Times New Roman"/>
          <w:sz w:val="26"/>
          <w:szCs w:val="26"/>
        </w:rPr>
        <w:t xml:space="preserve"> </w:t>
      </w:r>
      <w:r w:rsidRPr="005E6117">
        <w:rPr>
          <w:rFonts w:ascii="Times New Roman" w:hAnsi="Times New Roman"/>
          <w:sz w:val="26"/>
          <w:szCs w:val="26"/>
        </w:rPr>
        <w:t>Cu</w:t>
      </w:r>
      <w:r w:rsidRPr="005E6117">
        <w:rPr>
          <w:rFonts w:ascii="Times New Roman" w:hAnsi="Times New Roman"/>
          <w:sz w:val="26"/>
          <w:szCs w:val="26"/>
        </w:rPr>
        <w:t>ộ</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và s</w:t>
      </w:r>
      <w:r w:rsidRPr="005E6117">
        <w:rPr>
          <w:rFonts w:ascii="Times New Roman" w:hAnsi="Times New Roman"/>
          <w:sz w:val="26"/>
          <w:szCs w:val="26"/>
        </w:rPr>
        <w:t>ự</w:t>
      </w:r>
      <w:r w:rsidRPr="005E6117">
        <w:rPr>
          <w:rFonts w:ascii="Times New Roman" w:hAnsi="Times New Roman"/>
          <w:sz w:val="26"/>
          <w:szCs w:val="26"/>
        </w:rPr>
        <w:t xml:space="preserve"> nghi</w:t>
      </w:r>
      <w:r w:rsidRPr="005E6117">
        <w:rPr>
          <w:rFonts w:ascii="Times New Roman" w:hAnsi="Times New Roman"/>
          <w:sz w:val="26"/>
          <w:szCs w:val="26"/>
        </w:rPr>
        <w:t>ệ</w:t>
      </w:r>
      <w:r w:rsidRPr="005E6117">
        <w:rPr>
          <w:rFonts w:ascii="Times New Roman" w:hAnsi="Times New Roman"/>
          <w:sz w:val="26"/>
          <w:szCs w:val="26"/>
        </w:rPr>
        <w:t>p cách m</w:t>
      </w:r>
      <w:r w:rsidRPr="005E6117">
        <w:rPr>
          <w:rFonts w:ascii="Times New Roman" w:hAnsi="Times New Roman"/>
          <w:sz w:val="26"/>
          <w:szCs w:val="26"/>
        </w:rPr>
        <w:t>ạ</w:t>
      </w:r>
      <w:r w:rsidRPr="005E6117">
        <w:rPr>
          <w:rFonts w:ascii="Times New Roman" w:hAnsi="Times New Roman"/>
          <w:sz w:val="26"/>
          <w:szCs w:val="26"/>
        </w:rPr>
        <w:t>ng cao đ</w:t>
      </w:r>
      <w:r w:rsidRPr="005E6117">
        <w:rPr>
          <w:rFonts w:ascii="Times New Roman" w:hAnsi="Times New Roman"/>
          <w:sz w:val="26"/>
          <w:szCs w:val="26"/>
        </w:rPr>
        <w:t>ẹ</w:t>
      </w:r>
      <w:r w:rsidRPr="005E6117">
        <w:rPr>
          <w:rFonts w:ascii="Times New Roman" w:hAnsi="Times New Roman"/>
          <w:sz w:val="26"/>
          <w:szCs w:val="26"/>
        </w:rPr>
        <w:t>p c</w:t>
      </w:r>
      <w:r w:rsidRPr="005E6117">
        <w:rPr>
          <w:rFonts w:ascii="Times New Roman" w:hAnsi="Times New Roman"/>
          <w:sz w:val="26"/>
          <w:szCs w:val="26"/>
        </w:rPr>
        <w:t>ủ</w:t>
      </w:r>
      <w:r w:rsidRPr="005E6117">
        <w:rPr>
          <w:rFonts w:ascii="Times New Roman" w:hAnsi="Times New Roman"/>
          <w:sz w:val="26"/>
          <w:szCs w:val="26"/>
        </w:rPr>
        <w:t>a Bác Tôn là t</w:t>
      </w:r>
      <w:r w:rsidRPr="005E6117">
        <w:rPr>
          <w:rFonts w:ascii="Times New Roman" w:hAnsi="Times New Roman"/>
          <w:sz w:val="26"/>
          <w:szCs w:val="26"/>
        </w:rPr>
        <w:t>ấ</w:t>
      </w:r>
      <w:r w:rsidRPr="005E6117">
        <w:rPr>
          <w:rFonts w:ascii="Times New Roman" w:hAnsi="Times New Roman"/>
          <w:sz w:val="26"/>
          <w:szCs w:val="26"/>
        </w:rPr>
        <w:t>m gương sáng ng</w:t>
      </w:r>
      <w:r w:rsidRPr="005E6117">
        <w:rPr>
          <w:rFonts w:ascii="Times New Roman" w:hAnsi="Times New Roman"/>
          <w:sz w:val="26"/>
          <w:szCs w:val="26"/>
        </w:rPr>
        <w:t>ờ</w:t>
      </w:r>
      <w:r w:rsidRPr="005E6117">
        <w:rPr>
          <w:rFonts w:ascii="Times New Roman" w:hAnsi="Times New Roman"/>
          <w:sz w:val="26"/>
          <w:szCs w:val="26"/>
        </w:rPr>
        <w:t>i v</w:t>
      </w:r>
      <w:r w:rsidRPr="005E6117">
        <w:rPr>
          <w:rFonts w:ascii="Times New Roman" w:hAnsi="Times New Roman"/>
          <w:sz w:val="26"/>
          <w:szCs w:val="26"/>
        </w:rPr>
        <w:t>ề</w:t>
      </w:r>
      <w:r w:rsidRPr="005E6117">
        <w:rPr>
          <w:rFonts w:ascii="Times New Roman" w:hAnsi="Times New Roman"/>
          <w:sz w:val="26"/>
          <w:szCs w:val="26"/>
        </w:rPr>
        <w:t xml:space="preserve"> lòng yêu nư</w:t>
      </w:r>
      <w:r w:rsidRPr="005E6117">
        <w:rPr>
          <w:rFonts w:ascii="Times New Roman" w:hAnsi="Times New Roman"/>
          <w:sz w:val="26"/>
          <w:szCs w:val="26"/>
        </w:rPr>
        <w:t>ớ</w:t>
      </w:r>
      <w:r w:rsidRPr="005E6117">
        <w:rPr>
          <w:rFonts w:ascii="Times New Roman" w:hAnsi="Times New Roman"/>
          <w:sz w:val="26"/>
          <w:szCs w:val="26"/>
        </w:rPr>
        <w:t>c; s</w:t>
      </w:r>
      <w:r w:rsidRPr="005E6117">
        <w:rPr>
          <w:rFonts w:ascii="Times New Roman" w:hAnsi="Times New Roman"/>
          <w:sz w:val="26"/>
          <w:szCs w:val="26"/>
        </w:rPr>
        <w:t>ự</w:t>
      </w:r>
      <w:r w:rsidRPr="005E6117">
        <w:rPr>
          <w:rFonts w:ascii="Times New Roman" w:hAnsi="Times New Roman"/>
          <w:sz w:val="26"/>
          <w:szCs w:val="26"/>
        </w:rPr>
        <w:t xml:space="preserve"> trung thành, t</w:t>
      </w:r>
      <w:r w:rsidRPr="005E6117">
        <w:rPr>
          <w:rFonts w:ascii="Times New Roman" w:hAnsi="Times New Roman"/>
          <w:sz w:val="26"/>
          <w:szCs w:val="26"/>
        </w:rPr>
        <w:t>ậ</w:t>
      </w:r>
      <w:r w:rsidRPr="005E6117">
        <w:rPr>
          <w:rFonts w:ascii="Times New Roman" w:hAnsi="Times New Roman"/>
          <w:sz w:val="26"/>
          <w:szCs w:val="26"/>
        </w:rPr>
        <w:t>n t</w:t>
      </w:r>
      <w:r w:rsidRPr="005E6117">
        <w:rPr>
          <w:rFonts w:ascii="Times New Roman" w:hAnsi="Times New Roman"/>
          <w:sz w:val="26"/>
          <w:szCs w:val="26"/>
        </w:rPr>
        <w:t>ụ</w:t>
      </w:r>
      <w:r w:rsidRPr="005E6117">
        <w:rPr>
          <w:rFonts w:ascii="Times New Roman" w:hAnsi="Times New Roman"/>
          <w:sz w:val="26"/>
          <w:szCs w:val="26"/>
        </w:rPr>
        <w:t>y v</w:t>
      </w:r>
      <w:r w:rsidRPr="005E6117">
        <w:rPr>
          <w:rFonts w:ascii="Times New Roman" w:hAnsi="Times New Roman"/>
          <w:sz w:val="26"/>
          <w:szCs w:val="26"/>
        </w:rPr>
        <w:t>ớ</w:t>
      </w:r>
      <w:r w:rsidRPr="005E6117">
        <w:rPr>
          <w:rFonts w:ascii="Times New Roman" w:hAnsi="Times New Roman"/>
          <w:sz w:val="26"/>
          <w:szCs w:val="26"/>
        </w:rPr>
        <w:t>i s</w:t>
      </w:r>
      <w:r w:rsidRPr="005E6117">
        <w:rPr>
          <w:rFonts w:ascii="Times New Roman" w:hAnsi="Times New Roman"/>
          <w:sz w:val="26"/>
          <w:szCs w:val="26"/>
        </w:rPr>
        <w:t>ự</w:t>
      </w:r>
      <w:r w:rsidRPr="005E6117">
        <w:rPr>
          <w:rFonts w:ascii="Times New Roman" w:hAnsi="Times New Roman"/>
          <w:sz w:val="26"/>
          <w:szCs w:val="26"/>
        </w:rPr>
        <w:t xml:space="preserve"> nghi</w:t>
      </w:r>
      <w:r w:rsidRPr="005E6117">
        <w:rPr>
          <w:rFonts w:ascii="Times New Roman" w:hAnsi="Times New Roman"/>
          <w:sz w:val="26"/>
          <w:szCs w:val="26"/>
        </w:rPr>
        <w:t>ệ</w:t>
      </w:r>
      <w:r w:rsidRPr="005E6117">
        <w:rPr>
          <w:rFonts w:ascii="Times New Roman" w:hAnsi="Times New Roman"/>
          <w:sz w:val="26"/>
          <w:szCs w:val="26"/>
        </w:rPr>
        <w:t>p cách</w:t>
      </w:r>
      <w:r w:rsidRPr="005E6117">
        <w:rPr>
          <w:rFonts w:ascii="Times New Roman" w:hAnsi="Times New Roman"/>
          <w:sz w:val="26"/>
          <w:szCs w:val="26"/>
        </w:rPr>
        <w:t xml:space="preserve"> m</w:t>
      </w:r>
      <w:r w:rsidRPr="005E6117">
        <w:rPr>
          <w:rFonts w:ascii="Times New Roman" w:hAnsi="Times New Roman"/>
          <w:sz w:val="26"/>
          <w:szCs w:val="26"/>
        </w:rPr>
        <w:t>ạ</w:t>
      </w:r>
      <w:r w:rsidRPr="005E6117">
        <w:rPr>
          <w:rFonts w:ascii="Times New Roman" w:hAnsi="Times New Roman"/>
          <w:sz w:val="26"/>
          <w:szCs w:val="26"/>
        </w:rPr>
        <w:t>ng; tinh th</w:t>
      </w:r>
      <w:r w:rsidRPr="005E6117">
        <w:rPr>
          <w:rFonts w:ascii="Times New Roman" w:hAnsi="Times New Roman"/>
          <w:sz w:val="26"/>
          <w:szCs w:val="26"/>
        </w:rPr>
        <w:t>ầ</w:t>
      </w:r>
      <w:r w:rsidRPr="005E6117">
        <w:rPr>
          <w:rFonts w:ascii="Times New Roman" w:hAnsi="Times New Roman"/>
          <w:sz w:val="26"/>
          <w:szCs w:val="26"/>
        </w:rPr>
        <w:t>n anh dũng, b</w:t>
      </w:r>
      <w:r w:rsidRPr="005E6117">
        <w:rPr>
          <w:rFonts w:ascii="Times New Roman" w:hAnsi="Times New Roman"/>
          <w:sz w:val="26"/>
          <w:szCs w:val="26"/>
        </w:rPr>
        <w:t>ấ</w:t>
      </w:r>
      <w:r w:rsidRPr="005E6117">
        <w:rPr>
          <w:rFonts w:ascii="Times New Roman" w:hAnsi="Times New Roman"/>
          <w:sz w:val="26"/>
          <w:szCs w:val="26"/>
        </w:rPr>
        <w:t>t khu</w:t>
      </w:r>
      <w:r w:rsidRPr="005E6117">
        <w:rPr>
          <w:rFonts w:ascii="Times New Roman" w:hAnsi="Times New Roman"/>
          <w:sz w:val="26"/>
          <w:szCs w:val="26"/>
        </w:rPr>
        <w:t>ấ</w:t>
      </w:r>
      <w:r w:rsidRPr="005E6117">
        <w:rPr>
          <w:rFonts w:ascii="Times New Roman" w:hAnsi="Times New Roman"/>
          <w:sz w:val="26"/>
          <w:szCs w:val="26"/>
        </w:rPr>
        <w:t>t; đ</w:t>
      </w:r>
      <w:r w:rsidRPr="005E6117">
        <w:rPr>
          <w:rFonts w:ascii="Times New Roman" w:hAnsi="Times New Roman"/>
          <w:sz w:val="26"/>
          <w:szCs w:val="26"/>
        </w:rPr>
        <w:t>ứ</w:t>
      </w:r>
      <w:r w:rsidRPr="005E6117">
        <w:rPr>
          <w:rFonts w:ascii="Times New Roman" w:hAnsi="Times New Roman"/>
          <w:sz w:val="26"/>
          <w:szCs w:val="26"/>
        </w:rPr>
        <w:t>c tính khiêm t</w:t>
      </w:r>
      <w:r w:rsidRPr="005E6117">
        <w:rPr>
          <w:rFonts w:ascii="Times New Roman" w:hAnsi="Times New Roman"/>
          <w:sz w:val="26"/>
          <w:szCs w:val="26"/>
        </w:rPr>
        <w:t>ố</w:t>
      </w:r>
      <w:r w:rsidRPr="005E6117">
        <w:rPr>
          <w:rFonts w:ascii="Times New Roman" w:hAnsi="Times New Roman"/>
          <w:sz w:val="26"/>
          <w:szCs w:val="26"/>
        </w:rPr>
        <w:t>n, gi</w:t>
      </w:r>
      <w:r w:rsidRPr="005E6117">
        <w:rPr>
          <w:rFonts w:ascii="Times New Roman" w:hAnsi="Times New Roman"/>
          <w:sz w:val="26"/>
          <w:szCs w:val="26"/>
        </w:rPr>
        <w:t>ả</w:t>
      </w:r>
      <w:r w:rsidRPr="005E6117">
        <w:rPr>
          <w:rFonts w:ascii="Times New Roman" w:hAnsi="Times New Roman"/>
          <w:sz w:val="26"/>
          <w:szCs w:val="26"/>
        </w:rPr>
        <w:t>n d</w:t>
      </w:r>
      <w:r w:rsidRPr="005E6117">
        <w:rPr>
          <w:rFonts w:ascii="Times New Roman" w:hAnsi="Times New Roman"/>
          <w:sz w:val="26"/>
          <w:szCs w:val="26"/>
        </w:rPr>
        <w:t>ị</w:t>
      </w:r>
      <w:r w:rsidRPr="005E6117">
        <w:rPr>
          <w:rFonts w:ascii="Times New Roman" w:hAnsi="Times New Roman"/>
          <w:sz w:val="26"/>
          <w:szCs w:val="26"/>
        </w:rPr>
        <w:t>; tình thương yêu đ</w:t>
      </w:r>
      <w:r w:rsidRPr="005E6117">
        <w:rPr>
          <w:rFonts w:ascii="Times New Roman" w:hAnsi="Times New Roman"/>
          <w:sz w:val="26"/>
          <w:szCs w:val="26"/>
        </w:rPr>
        <w:t>ồ</w:t>
      </w:r>
      <w:r w:rsidRPr="005E6117">
        <w:rPr>
          <w:rFonts w:ascii="Times New Roman" w:hAnsi="Times New Roman"/>
          <w:sz w:val="26"/>
          <w:szCs w:val="26"/>
        </w:rPr>
        <w:t>ng chí, đ</w:t>
      </w:r>
      <w:r w:rsidRPr="005E6117">
        <w:rPr>
          <w:rFonts w:ascii="Times New Roman" w:hAnsi="Times New Roman"/>
          <w:sz w:val="26"/>
          <w:szCs w:val="26"/>
        </w:rPr>
        <w:t>ồ</w:t>
      </w:r>
      <w:r w:rsidRPr="005E6117">
        <w:rPr>
          <w:rFonts w:ascii="Times New Roman" w:hAnsi="Times New Roman"/>
          <w:sz w:val="26"/>
          <w:szCs w:val="26"/>
        </w:rPr>
        <w:t>ng bào; tinh th</w:t>
      </w:r>
      <w:r w:rsidRPr="005E6117">
        <w:rPr>
          <w:rFonts w:ascii="Times New Roman" w:hAnsi="Times New Roman"/>
          <w:sz w:val="26"/>
          <w:szCs w:val="26"/>
        </w:rPr>
        <w:t>ầ</w:t>
      </w:r>
      <w:r w:rsidRPr="005E6117">
        <w:rPr>
          <w:rFonts w:ascii="Times New Roman" w:hAnsi="Times New Roman"/>
          <w:sz w:val="26"/>
          <w:szCs w:val="26"/>
        </w:rPr>
        <w:t>n đ</w:t>
      </w:r>
      <w:r w:rsidRPr="005E6117">
        <w:rPr>
          <w:rFonts w:ascii="Times New Roman" w:hAnsi="Times New Roman"/>
          <w:sz w:val="26"/>
          <w:szCs w:val="26"/>
        </w:rPr>
        <w:t>ạ</w:t>
      </w:r>
      <w:r w:rsidRPr="005E6117">
        <w:rPr>
          <w:rFonts w:ascii="Times New Roman" w:hAnsi="Times New Roman"/>
          <w:sz w:val="26"/>
          <w:szCs w:val="26"/>
        </w:rPr>
        <w:t>i đoàn k</w:t>
      </w:r>
      <w:r w:rsidRPr="005E6117">
        <w:rPr>
          <w:rFonts w:ascii="Times New Roman" w:hAnsi="Times New Roman"/>
          <w:sz w:val="26"/>
          <w:szCs w:val="26"/>
        </w:rPr>
        <w:t>ế</w:t>
      </w:r>
      <w:r w:rsidRPr="005E6117">
        <w:rPr>
          <w:rFonts w:ascii="Times New Roman" w:hAnsi="Times New Roman"/>
          <w:sz w:val="26"/>
          <w:szCs w:val="26"/>
        </w:rPr>
        <w:t>t toàn dân t</w:t>
      </w:r>
      <w:r w:rsidRPr="005E6117">
        <w:rPr>
          <w:rFonts w:ascii="Times New Roman" w:hAnsi="Times New Roman"/>
          <w:sz w:val="26"/>
          <w:szCs w:val="26"/>
        </w:rPr>
        <w:t>ộ</w:t>
      </w:r>
      <w:r w:rsidRPr="005E6117">
        <w:rPr>
          <w:rFonts w:ascii="Times New Roman" w:hAnsi="Times New Roman"/>
          <w:sz w:val="26"/>
          <w:szCs w:val="26"/>
        </w:rPr>
        <w:t>c và tình đoàn k</w:t>
      </w:r>
      <w:r w:rsidRPr="005E6117">
        <w:rPr>
          <w:rFonts w:ascii="Times New Roman" w:hAnsi="Times New Roman"/>
          <w:sz w:val="26"/>
          <w:szCs w:val="26"/>
        </w:rPr>
        <w:t>ế</w:t>
      </w:r>
      <w:r w:rsidRPr="005E6117">
        <w:rPr>
          <w:rFonts w:ascii="Times New Roman" w:hAnsi="Times New Roman"/>
          <w:sz w:val="26"/>
          <w:szCs w:val="26"/>
        </w:rPr>
        <w:t>t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xml:space="preserve"> vô s</w:t>
      </w:r>
      <w:r w:rsidRPr="005E6117">
        <w:rPr>
          <w:rFonts w:ascii="Times New Roman" w:hAnsi="Times New Roman"/>
          <w:sz w:val="26"/>
          <w:szCs w:val="26"/>
        </w:rPr>
        <w:t>ả</w:t>
      </w:r>
      <w:r w:rsidRPr="005E6117">
        <w:rPr>
          <w:rFonts w:ascii="Times New Roman" w:hAnsi="Times New Roman"/>
          <w:sz w:val="26"/>
          <w:szCs w:val="26"/>
        </w:rPr>
        <w:t>n.</w:t>
      </w:r>
    </w:p>
    <w:p w14:paraId="3626E518" w14:textId="1267F072" w:rsidR="00885BD7" w:rsidRPr="005E6117" w:rsidRDefault="00446DBE" w:rsidP="00127B5F">
      <w:pPr>
        <w:ind w:firstLine="720"/>
        <w:jc w:val="both"/>
        <w:rPr>
          <w:rFonts w:ascii="Times New Roman" w:hAnsi="Times New Roman"/>
          <w:sz w:val="26"/>
          <w:szCs w:val="26"/>
        </w:rPr>
      </w:pPr>
      <w:r w:rsidRPr="00446DBE">
        <w:rPr>
          <w:rFonts w:ascii="Times New Roman" w:hAnsi="Times New Roman"/>
          <w:color w:val="000000"/>
          <w:sz w:val="26"/>
          <w:szCs w:val="26"/>
          <w:shd w:val="clear" w:color="auto" w:fill="FFFFFF"/>
        </w:rPr>
        <w:t xml:space="preserve">Với </w:t>
      </w:r>
      <w:r w:rsidRPr="00446DBE">
        <w:rPr>
          <w:rFonts w:ascii="Times New Roman" w:hAnsi="Times New Roman"/>
          <w:color w:val="000000"/>
          <w:sz w:val="26"/>
          <w:szCs w:val="26"/>
          <w:shd w:val="clear" w:color="auto" w:fill="FFFFFF"/>
        </w:rPr>
        <w:t>11 năm đảm nhận công việc thư ký riêng cho Chủ tịch Tôn Đức Thắng, ông Lê Hữu Lập sở hữu vô vàn những hồi ức về nhà cách mạng lỗi lạc này. Với ông, mỗi lát cắt ký ức làm nên một nét họa riêng cho tính cách con người Bác Tôn, một con người cả trong cuộc sống lẫn công việc đều hết sức bình dị, mẫu mực.</w:t>
      </w:r>
      <w:r w:rsidRPr="00446DBE">
        <w:rPr>
          <w:rFonts w:ascii="Times New Roman" w:hAnsi="Times New Roman"/>
          <w:color w:val="000000"/>
          <w:sz w:val="26"/>
          <w:szCs w:val="26"/>
          <w:shd w:val="clear" w:color="auto" w:fill="FFFFFF"/>
        </w:rPr>
        <w:t xml:space="preserve"> Theo ông Lập </w:t>
      </w:r>
      <w:r w:rsidR="009F0170" w:rsidRPr="00446DBE">
        <w:rPr>
          <w:rFonts w:ascii="Times New Roman" w:hAnsi="Times New Roman"/>
          <w:sz w:val="26"/>
          <w:szCs w:val="26"/>
        </w:rPr>
        <w:t>“Bác Tôn r</w:t>
      </w:r>
      <w:r w:rsidR="009F0170" w:rsidRPr="00446DBE">
        <w:rPr>
          <w:rFonts w:ascii="Times New Roman" w:hAnsi="Times New Roman"/>
          <w:sz w:val="26"/>
          <w:szCs w:val="26"/>
        </w:rPr>
        <w:t>ấ</w:t>
      </w:r>
      <w:r w:rsidR="009F0170" w:rsidRPr="00446DBE">
        <w:rPr>
          <w:rFonts w:ascii="Times New Roman" w:hAnsi="Times New Roman"/>
          <w:sz w:val="26"/>
          <w:szCs w:val="26"/>
        </w:rPr>
        <w:t>t gi</w:t>
      </w:r>
      <w:r w:rsidR="009F0170" w:rsidRPr="00446DBE">
        <w:rPr>
          <w:rFonts w:ascii="Times New Roman" w:hAnsi="Times New Roman"/>
          <w:sz w:val="26"/>
          <w:szCs w:val="26"/>
        </w:rPr>
        <w:t>ố</w:t>
      </w:r>
      <w:r w:rsidR="009F0170" w:rsidRPr="00446DBE">
        <w:rPr>
          <w:rFonts w:ascii="Times New Roman" w:hAnsi="Times New Roman"/>
          <w:sz w:val="26"/>
          <w:szCs w:val="26"/>
        </w:rPr>
        <w:t>ng v</w:t>
      </w:r>
      <w:r w:rsidR="009F0170" w:rsidRPr="00446DBE">
        <w:rPr>
          <w:rFonts w:ascii="Times New Roman" w:hAnsi="Times New Roman"/>
          <w:sz w:val="26"/>
          <w:szCs w:val="26"/>
        </w:rPr>
        <w:t>ớ</w:t>
      </w:r>
      <w:r w:rsidR="009F0170" w:rsidRPr="00446DBE">
        <w:rPr>
          <w:rFonts w:ascii="Times New Roman" w:hAnsi="Times New Roman"/>
          <w:sz w:val="26"/>
          <w:szCs w:val="26"/>
        </w:rPr>
        <w:t>i Bác H</w:t>
      </w:r>
      <w:r w:rsidR="009F0170" w:rsidRPr="00446DBE">
        <w:rPr>
          <w:rFonts w:ascii="Times New Roman" w:hAnsi="Times New Roman"/>
          <w:sz w:val="26"/>
          <w:szCs w:val="26"/>
        </w:rPr>
        <w:t>ồ</w:t>
      </w:r>
      <w:r w:rsidR="009F0170" w:rsidRPr="00446DBE">
        <w:rPr>
          <w:rFonts w:ascii="Times New Roman" w:hAnsi="Times New Roman"/>
          <w:sz w:val="26"/>
          <w:szCs w:val="26"/>
        </w:rPr>
        <w:t xml:space="preserve"> </w:t>
      </w:r>
      <w:r w:rsidR="009F0170" w:rsidRPr="00446DBE">
        <w:rPr>
          <w:rFonts w:ascii="Times New Roman" w:hAnsi="Times New Roman"/>
          <w:sz w:val="26"/>
          <w:szCs w:val="26"/>
        </w:rPr>
        <w:t>ở</w:t>
      </w:r>
      <w:r w:rsidR="009F0170" w:rsidRPr="00446DBE">
        <w:rPr>
          <w:rFonts w:ascii="Times New Roman" w:hAnsi="Times New Roman"/>
          <w:sz w:val="26"/>
          <w:szCs w:val="26"/>
        </w:rPr>
        <w:t xml:space="preserve"> ch</w:t>
      </w:r>
      <w:r w:rsidR="009F0170" w:rsidRPr="00446DBE">
        <w:rPr>
          <w:rFonts w:ascii="Times New Roman" w:hAnsi="Times New Roman"/>
          <w:sz w:val="26"/>
          <w:szCs w:val="26"/>
        </w:rPr>
        <w:t>ỗ</w:t>
      </w:r>
      <w:r w:rsidR="009F0170" w:rsidRPr="00446DBE">
        <w:rPr>
          <w:rFonts w:ascii="Times New Roman" w:hAnsi="Times New Roman"/>
          <w:sz w:val="26"/>
          <w:szCs w:val="26"/>
        </w:rPr>
        <w:t xml:space="preserve"> luôn s</w:t>
      </w:r>
      <w:r w:rsidR="009F0170" w:rsidRPr="00446DBE">
        <w:rPr>
          <w:rFonts w:ascii="Times New Roman" w:hAnsi="Times New Roman"/>
          <w:sz w:val="26"/>
          <w:szCs w:val="26"/>
        </w:rPr>
        <w:t>ố</w:t>
      </w:r>
      <w:r w:rsidR="009F0170" w:rsidRPr="00446DBE">
        <w:rPr>
          <w:rFonts w:ascii="Times New Roman" w:hAnsi="Times New Roman"/>
          <w:sz w:val="26"/>
          <w:szCs w:val="26"/>
        </w:rPr>
        <w:t>ng gi</w:t>
      </w:r>
      <w:r w:rsidR="009F0170" w:rsidRPr="00446DBE">
        <w:rPr>
          <w:rFonts w:ascii="Times New Roman" w:hAnsi="Times New Roman"/>
          <w:sz w:val="26"/>
          <w:szCs w:val="26"/>
        </w:rPr>
        <w:t>ả</w:t>
      </w:r>
      <w:r w:rsidR="009F0170" w:rsidRPr="00446DBE">
        <w:rPr>
          <w:rFonts w:ascii="Times New Roman" w:hAnsi="Times New Roman"/>
          <w:sz w:val="26"/>
          <w:szCs w:val="26"/>
        </w:rPr>
        <w:t>n d</w:t>
      </w:r>
      <w:r w:rsidR="009F0170" w:rsidRPr="00446DBE">
        <w:rPr>
          <w:rFonts w:ascii="Times New Roman" w:hAnsi="Times New Roman"/>
          <w:sz w:val="26"/>
          <w:szCs w:val="26"/>
        </w:rPr>
        <w:t>ị</w:t>
      </w:r>
      <w:r w:rsidR="009F0170" w:rsidRPr="00446DBE">
        <w:rPr>
          <w:rFonts w:ascii="Times New Roman" w:hAnsi="Times New Roman"/>
          <w:sz w:val="26"/>
          <w:szCs w:val="26"/>
        </w:rPr>
        <w:t>, không xa m</w:t>
      </w:r>
      <w:r w:rsidR="009F0170" w:rsidRPr="00446DBE">
        <w:rPr>
          <w:rFonts w:ascii="Times New Roman" w:hAnsi="Times New Roman"/>
          <w:sz w:val="26"/>
          <w:szCs w:val="26"/>
        </w:rPr>
        <w:t>ứ</w:t>
      </w:r>
      <w:r w:rsidR="009F0170" w:rsidRPr="00446DBE">
        <w:rPr>
          <w:rFonts w:ascii="Times New Roman" w:hAnsi="Times New Roman"/>
          <w:sz w:val="26"/>
          <w:szCs w:val="26"/>
        </w:rPr>
        <w:t>c s</w:t>
      </w:r>
      <w:r w:rsidR="009F0170" w:rsidRPr="00446DBE">
        <w:rPr>
          <w:rFonts w:ascii="Times New Roman" w:hAnsi="Times New Roman"/>
          <w:sz w:val="26"/>
          <w:szCs w:val="26"/>
        </w:rPr>
        <w:t>ố</w:t>
      </w:r>
      <w:r w:rsidR="009F0170" w:rsidRPr="00446DBE">
        <w:rPr>
          <w:rFonts w:ascii="Times New Roman" w:hAnsi="Times New Roman"/>
          <w:sz w:val="26"/>
          <w:szCs w:val="26"/>
        </w:rPr>
        <w:t>ng c</w:t>
      </w:r>
      <w:r w:rsidR="009F0170" w:rsidRPr="00446DBE">
        <w:rPr>
          <w:rFonts w:ascii="Times New Roman" w:hAnsi="Times New Roman"/>
          <w:sz w:val="26"/>
          <w:szCs w:val="26"/>
        </w:rPr>
        <w:t>ủ</w:t>
      </w:r>
      <w:r w:rsidR="009F0170" w:rsidRPr="00446DBE">
        <w:rPr>
          <w:rFonts w:ascii="Times New Roman" w:hAnsi="Times New Roman"/>
          <w:sz w:val="26"/>
          <w:szCs w:val="26"/>
        </w:rPr>
        <w:t>a dân thư</w:t>
      </w:r>
      <w:r w:rsidR="009F0170" w:rsidRPr="00446DBE">
        <w:rPr>
          <w:rFonts w:ascii="Times New Roman" w:hAnsi="Times New Roman"/>
          <w:sz w:val="26"/>
          <w:szCs w:val="26"/>
        </w:rPr>
        <w:t>ờ</w:t>
      </w:r>
      <w:r w:rsidR="009F0170" w:rsidRPr="00446DBE">
        <w:rPr>
          <w:rFonts w:ascii="Times New Roman" w:hAnsi="Times New Roman"/>
          <w:sz w:val="26"/>
          <w:szCs w:val="26"/>
        </w:rPr>
        <w:t>ng. Khi làm vi</w:t>
      </w:r>
      <w:r w:rsidR="009F0170" w:rsidRPr="00446DBE">
        <w:rPr>
          <w:rFonts w:ascii="Times New Roman" w:hAnsi="Times New Roman"/>
          <w:sz w:val="26"/>
          <w:szCs w:val="26"/>
        </w:rPr>
        <w:t>ệ</w:t>
      </w:r>
      <w:r w:rsidR="009F0170" w:rsidRPr="00446DBE">
        <w:rPr>
          <w:rFonts w:ascii="Times New Roman" w:hAnsi="Times New Roman"/>
          <w:sz w:val="26"/>
          <w:szCs w:val="26"/>
        </w:rPr>
        <w:t>c trong phòng, Bác Tôn thư</w:t>
      </w:r>
      <w:r w:rsidR="009F0170" w:rsidRPr="00446DBE">
        <w:rPr>
          <w:rFonts w:ascii="Times New Roman" w:hAnsi="Times New Roman"/>
          <w:sz w:val="26"/>
          <w:szCs w:val="26"/>
        </w:rPr>
        <w:t>ờ</w:t>
      </w:r>
      <w:r w:rsidR="009F0170" w:rsidRPr="00446DBE">
        <w:rPr>
          <w:rFonts w:ascii="Times New Roman" w:hAnsi="Times New Roman"/>
          <w:sz w:val="26"/>
          <w:szCs w:val="26"/>
        </w:rPr>
        <w:t>ng ch</w:t>
      </w:r>
      <w:r w:rsidR="009F0170" w:rsidRPr="00446DBE">
        <w:rPr>
          <w:rFonts w:ascii="Times New Roman" w:hAnsi="Times New Roman"/>
          <w:sz w:val="26"/>
          <w:szCs w:val="26"/>
        </w:rPr>
        <w:t>ỉ</w:t>
      </w:r>
      <w:r w:rsidR="009F0170" w:rsidRPr="00446DBE">
        <w:rPr>
          <w:rFonts w:ascii="Times New Roman" w:hAnsi="Times New Roman"/>
          <w:sz w:val="26"/>
          <w:szCs w:val="26"/>
        </w:rPr>
        <w:t xml:space="preserve"> m</w:t>
      </w:r>
      <w:r w:rsidR="009F0170" w:rsidRPr="00446DBE">
        <w:rPr>
          <w:rFonts w:ascii="Times New Roman" w:hAnsi="Times New Roman"/>
          <w:sz w:val="26"/>
          <w:szCs w:val="26"/>
        </w:rPr>
        <w:t>ặ</w:t>
      </w:r>
      <w:r w:rsidR="009F0170" w:rsidRPr="00446DBE">
        <w:rPr>
          <w:rFonts w:ascii="Times New Roman" w:hAnsi="Times New Roman"/>
          <w:sz w:val="26"/>
          <w:szCs w:val="26"/>
        </w:rPr>
        <w:t>c qu</w:t>
      </w:r>
      <w:r w:rsidR="009F0170" w:rsidRPr="00446DBE">
        <w:rPr>
          <w:rFonts w:ascii="Times New Roman" w:hAnsi="Times New Roman"/>
          <w:sz w:val="26"/>
          <w:szCs w:val="26"/>
        </w:rPr>
        <w:t>ầ</w:t>
      </w:r>
      <w:r w:rsidR="009F0170" w:rsidRPr="00446DBE">
        <w:rPr>
          <w:rFonts w:ascii="Times New Roman" w:hAnsi="Times New Roman"/>
          <w:sz w:val="26"/>
          <w:szCs w:val="26"/>
        </w:rPr>
        <w:t>n áo lá. Áo lá là lo</w:t>
      </w:r>
      <w:r w:rsidR="009F0170" w:rsidRPr="00446DBE">
        <w:rPr>
          <w:rFonts w:ascii="Times New Roman" w:hAnsi="Times New Roman"/>
          <w:sz w:val="26"/>
          <w:szCs w:val="26"/>
        </w:rPr>
        <w:t>ạ</w:t>
      </w:r>
      <w:r w:rsidR="009F0170" w:rsidRPr="00446DBE">
        <w:rPr>
          <w:rFonts w:ascii="Times New Roman" w:hAnsi="Times New Roman"/>
          <w:sz w:val="26"/>
          <w:szCs w:val="26"/>
        </w:rPr>
        <w:t>i áo c</w:t>
      </w:r>
      <w:r w:rsidR="009F0170" w:rsidRPr="00446DBE">
        <w:rPr>
          <w:rFonts w:ascii="Times New Roman" w:hAnsi="Times New Roman"/>
          <w:sz w:val="26"/>
          <w:szCs w:val="26"/>
        </w:rPr>
        <w:t>ủ</w:t>
      </w:r>
      <w:r w:rsidR="009F0170" w:rsidRPr="00446DBE">
        <w:rPr>
          <w:rFonts w:ascii="Times New Roman" w:hAnsi="Times New Roman"/>
          <w:sz w:val="26"/>
          <w:szCs w:val="26"/>
        </w:rPr>
        <w:t>a mi</w:t>
      </w:r>
      <w:r w:rsidR="009F0170" w:rsidRPr="00446DBE">
        <w:rPr>
          <w:rFonts w:ascii="Times New Roman" w:hAnsi="Times New Roman"/>
          <w:sz w:val="26"/>
          <w:szCs w:val="26"/>
        </w:rPr>
        <w:t>ề</w:t>
      </w:r>
      <w:r w:rsidR="009F0170" w:rsidRPr="00446DBE">
        <w:rPr>
          <w:rFonts w:ascii="Times New Roman" w:hAnsi="Times New Roman"/>
          <w:sz w:val="26"/>
          <w:szCs w:val="26"/>
        </w:rPr>
        <w:t>n Nam, c</w:t>
      </w:r>
      <w:r w:rsidR="009F0170" w:rsidRPr="00446DBE">
        <w:rPr>
          <w:rFonts w:ascii="Times New Roman" w:hAnsi="Times New Roman"/>
          <w:sz w:val="26"/>
          <w:szCs w:val="26"/>
        </w:rPr>
        <w:t>ổ</w:t>
      </w:r>
      <w:r w:rsidR="009F0170" w:rsidRPr="00446DBE">
        <w:rPr>
          <w:rFonts w:ascii="Times New Roman" w:hAnsi="Times New Roman"/>
          <w:sz w:val="26"/>
          <w:szCs w:val="26"/>
        </w:rPr>
        <w:t xml:space="preserve"> thìa, cài cúc </w:t>
      </w:r>
      <w:r w:rsidR="009F0170" w:rsidRPr="00446DBE">
        <w:rPr>
          <w:rFonts w:ascii="Times New Roman" w:hAnsi="Times New Roman"/>
          <w:sz w:val="26"/>
          <w:szCs w:val="26"/>
        </w:rPr>
        <w:t>ở</w:t>
      </w:r>
      <w:r w:rsidR="009F0170" w:rsidRPr="00446DBE">
        <w:rPr>
          <w:rFonts w:ascii="Times New Roman" w:hAnsi="Times New Roman"/>
          <w:sz w:val="26"/>
          <w:szCs w:val="26"/>
        </w:rPr>
        <w:t xml:space="preserve"> gi</w:t>
      </w:r>
      <w:r w:rsidR="009F0170" w:rsidRPr="00446DBE">
        <w:rPr>
          <w:rFonts w:ascii="Times New Roman" w:hAnsi="Times New Roman"/>
          <w:sz w:val="26"/>
          <w:szCs w:val="26"/>
        </w:rPr>
        <w:t>ữ</w:t>
      </w:r>
      <w:r w:rsidR="009F0170" w:rsidRPr="00446DBE">
        <w:rPr>
          <w:rFonts w:ascii="Times New Roman" w:hAnsi="Times New Roman"/>
          <w:sz w:val="26"/>
          <w:szCs w:val="26"/>
        </w:rPr>
        <w:t>a, có 2 túi 2 bên. Mùa đông, khi tôi sang thì th</w:t>
      </w:r>
      <w:r w:rsidR="009F0170" w:rsidRPr="00446DBE">
        <w:rPr>
          <w:rFonts w:ascii="Times New Roman" w:hAnsi="Times New Roman"/>
          <w:sz w:val="26"/>
          <w:szCs w:val="26"/>
        </w:rPr>
        <w:t>ấ</w:t>
      </w:r>
      <w:r w:rsidR="009F0170" w:rsidRPr="00446DBE">
        <w:rPr>
          <w:rFonts w:ascii="Times New Roman" w:hAnsi="Times New Roman"/>
          <w:sz w:val="26"/>
          <w:szCs w:val="26"/>
        </w:rPr>
        <w:t>y Bác Tôn m</w:t>
      </w:r>
      <w:r w:rsidR="009F0170" w:rsidRPr="00446DBE">
        <w:rPr>
          <w:rFonts w:ascii="Times New Roman" w:hAnsi="Times New Roman"/>
          <w:sz w:val="26"/>
          <w:szCs w:val="26"/>
        </w:rPr>
        <w:t>ặ</w:t>
      </w:r>
      <w:r w:rsidR="009F0170" w:rsidRPr="00446DBE">
        <w:rPr>
          <w:rFonts w:ascii="Times New Roman" w:hAnsi="Times New Roman"/>
          <w:sz w:val="26"/>
          <w:szCs w:val="26"/>
        </w:rPr>
        <w:t>c cái áo len màu nâu</w:t>
      </w:r>
      <w:r w:rsidR="009F0170" w:rsidRPr="005E6117">
        <w:rPr>
          <w:rFonts w:ascii="Times New Roman" w:hAnsi="Times New Roman"/>
          <w:sz w:val="26"/>
          <w:szCs w:val="26"/>
        </w:rPr>
        <w:t xml:space="preserve"> đã cũ mèm. Phía dư</w:t>
      </w:r>
      <w:r w:rsidR="009F0170" w:rsidRPr="005E6117">
        <w:rPr>
          <w:rFonts w:ascii="Times New Roman" w:hAnsi="Times New Roman"/>
          <w:sz w:val="26"/>
          <w:szCs w:val="26"/>
        </w:rPr>
        <w:t>ớ</w:t>
      </w:r>
      <w:r w:rsidR="009F0170" w:rsidRPr="005E6117">
        <w:rPr>
          <w:rFonts w:ascii="Times New Roman" w:hAnsi="Times New Roman"/>
          <w:sz w:val="26"/>
          <w:szCs w:val="26"/>
        </w:rPr>
        <w:t>i g</w:t>
      </w:r>
      <w:r w:rsidR="009F0170" w:rsidRPr="005E6117">
        <w:rPr>
          <w:rFonts w:ascii="Times New Roman" w:hAnsi="Times New Roman"/>
          <w:sz w:val="26"/>
          <w:szCs w:val="26"/>
        </w:rPr>
        <w:t>ấ</w:t>
      </w:r>
      <w:r w:rsidR="009F0170" w:rsidRPr="005E6117">
        <w:rPr>
          <w:rFonts w:ascii="Times New Roman" w:hAnsi="Times New Roman"/>
          <w:sz w:val="26"/>
          <w:szCs w:val="26"/>
        </w:rPr>
        <w:t>u áo b</w:t>
      </w:r>
      <w:r w:rsidR="009F0170" w:rsidRPr="005E6117">
        <w:rPr>
          <w:rFonts w:ascii="Times New Roman" w:hAnsi="Times New Roman"/>
          <w:sz w:val="26"/>
          <w:szCs w:val="26"/>
        </w:rPr>
        <w:t>ị</w:t>
      </w:r>
      <w:r w:rsidR="009F0170" w:rsidRPr="005E6117">
        <w:rPr>
          <w:rFonts w:ascii="Times New Roman" w:hAnsi="Times New Roman"/>
          <w:sz w:val="26"/>
          <w:szCs w:val="26"/>
        </w:rPr>
        <w:t xml:space="preserve"> rách, Bác t</w:t>
      </w:r>
      <w:r w:rsidR="009F0170" w:rsidRPr="005E6117">
        <w:rPr>
          <w:rFonts w:ascii="Times New Roman" w:hAnsi="Times New Roman"/>
          <w:sz w:val="26"/>
          <w:szCs w:val="26"/>
        </w:rPr>
        <w:t>ự</w:t>
      </w:r>
      <w:r w:rsidR="009F0170" w:rsidRPr="005E6117">
        <w:rPr>
          <w:rFonts w:ascii="Times New Roman" w:hAnsi="Times New Roman"/>
          <w:sz w:val="26"/>
          <w:szCs w:val="26"/>
        </w:rPr>
        <w:t xml:space="preserve"> vá l</w:t>
      </w:r>
      <w:r w:rsidR="009F0170" w:rsidRPr="005E6117">
        <w:rPr>
          <w:rFonts w:ascii="Times New Roman" w:hAnsi="Times New Roman"/>
          <w:sz w:val="26"/>
          <w:szCs w:val="26"/>
        </w:rPr>
        <w:t>ấ</w:t>
      </w:r>
      <w:r w:rsidR="009F0170" w:rsidRPr="005E6117">
        <w:rPr>
          <w:rFonts w:ascii="Times New Roman" w:hAnsi="Times New Roman"/>
          <w:sz w:val="26"/>
          <w:szCs w:val="26"/>
        </w:rPr>
        <w:t>y b</w:t>
      </w:r>
      <w:r w:rsidR="009F0170" w:rsidRPr="005E6117">
        <w:rPr>
          <w:rFonts w:ascii="Times New Roman" w:hAnsi="Times New Roman"/>
          <w:sz w:val="26"/>
          <w:szCs w:val="26"/>
        </w:rPr>
        <w:t>ằ</w:t>
      </w:r>
      <w:r w:rsidR="009F0170" w:rsidRPr="005E6117">
        <w:rPr>
          <w:rFonts w:ascii="Times New Roman" w:hAnsi="Times New Roman"/>
          <w:sz w:val="26"/>
          <w:szCs w:val="26"/>
        </w:rPr>
        <w:t>ng</w:t>
      </w:r>
      <w:r w:rsidR="009F0170" w:rsidRPr="005E6117">
        <w:rPr>
          <w:rFonts w:ascii="Times New Roman" w:hAnsi="Times New Roman"/>
          <w:sz w:val="26"/>
          <w:szCs w:val="26"/>
        </w:rPr>
        <w:t xml:space="preserve"> v</w:t>
      </w:r>
      <w:r w:rsidR="009F0170" w:rsidRPr="005E6117">
        <w:rPr>
          <w:rFonts w:ascii="Times New Roman" w:hAnsi="Times New Roman"/>
          <w:sz w:val="26"/>
          <w:szCs w:val="26"/>
        </w:rPr>
        <w:t>ả</w:t>
      </w:r>
      <w:r w:rsidR="009F0170" w:rsidRPr="005E6117">
        <w:rPr>
          <w:rFonts w:ascii="Times New Roman" w:hAnsi="Times New Roman"/>
          <w:sz w:val="26"/>
          <w:szCs w:val="26"/>
        </w:rPr>
        <w:t>i. Nh</w:t>
      </w:r>
      <w:r w:rsidR="009F0170" w:rsidRPr="005E6117">
        <w:rPr>
          <w:rFonts w:ascii="Times New Roman" w:hAnsi="Times New Roman"/>
          <w:sz w:val="26"/>
          <w:szCs w:val="26"/>
        </w:rPr>
        <w:t>ữ</w:t>
      </w:r>
      <w:r w:rsidR="009F0170" w:rsidRPr="005E6117">
        <w:rPr>
          <w:rFonts w:ascii="Times New Roman" w:hAnsi="Times New Roman"/>
          <w:sz w:val="26"/>
          <w:szCs w:val="26"/>
        </w:rPr>
        <w:t>ng cái áo len dài tay còn lành, Bác cho h</w:t>
      </w:r>
      <w:r w:rsidR="009F0170" w:rsidRPr="005E6117">
        <w:rPr>
          <w:rFonts w:ascii="Times New Roman" w:hAnsi="Times New Roman"/>
          <w:sz w:val="26"/>
          <w:szCs w:val="26"/>
        </w:rPr>
        <w:t>ế</w:t>
      </w:r>
      <w:r w:rsidR="009F0170" w:rsidRPr="005E6117">
        <w:rPr>
          <w:rFonts w:ascii="Times New Roman" w:hAnsi="Times New Roman"/>
          <w:sz w:val="26"/>
          <w:szCs w:val="26"/>
        </w:rPr>
        <w:t>t cán b</w:t>
      </w:r>
      <w:r w:rsidR="009F0170" w:rsidRPr="005E6117">
        <w:rPr>
          <w:rFonts w:ascii="Times New Roman" w:hAnsi="Times New Roman"/>
          <w:sz w:val="26"/>
          <w:szCs w:val="26"/>
        </w:rPr>
        <w:t>ộ</w:t>
      </w:r>
      <w:r w:rsidR="009F0170" w:rsidRPr="005E6117">
        <w:rPr>
          <w:rFonts w:ascii="Times New Roman" w:hAnsi="Times New Roman"/>
          <w:sz w:val="26"/>
          <w:szCs w:val="26"/>
        </w:rPr>
        <w:t xml:space="preserve"> t</w:t>
      </w:r>
      <w:r w:rsidR="009F0170" w:rsidRPr="005E6117">
        <w:rPr>
          <w:rFonts w:ascii="Times New Roman" w:hAnsi="Times New Roman"/>
          <w:sz w:val="26"/>
          <w:szCs w:val="26"/>
        </w:rPr>
        <w:t>ậ</w:t>
      </w:r>
      <w:r w:rsidR="009F0170" w:rsidRPr="005E6117">
        <w:rPr>
          <w:rFonts w:ascii="Times New Roman" w:hAnsi="Times New Roman"/>
          <w:sz w:val="26"/>
          <w:szCs w:val="26"/>
        </w:rPr>
        <w:t>p k</w:t>
      </w:r>
      <w:r w:rsidR="009F0170" w:rsidRPr="005E6117">
        <w:rPr>
          <w:rFonts w:ascii="Times New Roman" w:hAnsi="Times New Roman"/>
          <w:sz w:val="26"/>
          <w:szCs w:val="26"/>
        </w:rPr>
        <w:t>ế</w:t>
      </w:r>
      <w:r w:rsidR="009F0170" w:rsidRPr="005E6117">
        <w:rPr>
          <w:rFonts w:ascii="Times New Roman" w:hAnsi="Times New Roman"/>
          <w:sz w:val="26"/>
          <w:szCs w:val="26"/>
        </w:rPr>
        <w:t>t t</w:t>
      </w:r>
      <w:r w:rsidR="009F0170" w:rsidRPr="005E6117">
        <w:rPr>
          <w:rFonts w:ascii="Times New Roman" w:hAnsi="Times New Roman"/>
          <w:sz w:val="26"/>
          <w:szCs w:val="26"/>
        </w:rPr>
        <w:t>ừ</w:t>
      </w:r>
      <w:r w:rsidR="009F0170" w:rsidRPr="005E6117">
        <w:rPr>
          <w:rFonts w:ascii="Times New Roman" w:hAnsi="Times New Roman"/>
          <w:sz w:val="26"/>
          <w:szCs w:val="26"/>
        </w:rPr>
        <w:t xml:space="preserve"> mi</w:t>
      </w:r>
      <w:r w:rsidR="009F0170" w:rsidRPr="005E6117">
        <w:rPr>
          <w:rFonts w:ascii="Times New Roman" w:hAnsi="Times New Roman"/>
          <w:sz w:val="26"/>
          <w:szCs w:val="26"/>
        </w:rPr>
        <w:t>ề</w:t>
      </w:r>
      <w:r w:rsidR="009F0170" w:rsidRPr="005E6117">
        <w:rPr>
          <w:rFonts w:ascii="Times New Roman" w:hAnsi="Times New Roman"/>
          <w:sz w:val="26"/>
          <w:szCs w:val="26"/>
        </w:rPr>
        <w:t>n Nam ra..." nh</w:t>
      </w:r>
      <w:r w:rsidR="009F0170" w:rsidRPr="005E6117">
        <w:rPr>
          <w:rFonts w:ascii="Times New Roman" w:hAnsi="Times New Roman"/>
          <w:sz w:val="26"/>
          <w:szCs w:val="26"/>
        </w:rPr>
        <w:t>ữ</w:t>
      </w:r>
      <w:r w:rsidR="009F0170" w:rsidRPr="005E6117">
        <w:rPr>
          <w:rFonts w:ascii="Times New Roman" w:hAnsi="Times New Roman"/>
          <w:sz w:val="26"/>
          <w:szCs w:val="26"/>
        </w:rPr>
        <w:t>ng lát c</w:t>
      </w:r>
      <w:r w:rsidR="009F0170" w:rsidRPr="005E6117">
        <w:rPr>
          <w:rFonts w:ascii="Times New Roman" w:hAnsi="Times New Roman"/>
          <w:sz w:val="26"/>
          <w:szCs w:val="26"/>
        </w:rPr>
        <w:t>ắ</w:t>
      </w:r>
      <w:r w:rsidR="009F0170" w:rsidRPr="005E6117">
        <w:rPr>
          <w:rFonts w:ascii="Times New Roman" w:hAnsi="Times New Roman"/>
          <w:sz w:val="26"/>
          <w:szCs w:val="26"/>
        </w:rPr>
        <w:t xml:space="preserve">t kí </w:t>
      </w:r>
      <w:r w:rsidR="009F0170" w:rsidRPr="005E6117">
        <w:rPr>
          <w:rFonts w:ascii="Times New Roman" w:hAnsi="Times New Roman"/>
          <w:sz w:val="26"/>
          <w:szCs w:val="26"/>
        </w:rPr>
        <w:t>ứ</w:t>
      </w:r>
      <w:r w:rsidR="009F0170" w:rsidRPr="005E6117">
        <w:rPr>
          <w:rFonts w:ascii="Times New Roman" w:hAnsi="Times New Roman"/>
          <w:sz w:val="26"/>
          <w:szCs w:val="26"/>
        </w:rPr>
        <w:t>c c</w:t>
      </w:r>
      <w:r w:rsidR="009F0170" w:rsidRPr="005E6117">
        <w:rPr>
          <w:rFonts w:ascii="Times New Roman" w:hAnsi="Times New Roman"/>
          <w:sz w:val="26"/>
          <w:szCs w:val="26"/>
        </w:rPr>
        <w:t>ủ</w:t>
      </w:r>
      <w:r w:rsidR="009F0170" w:rsidRPr="005E6117">
        <w:rPr>
          <w:rFonts w:ascii="Times New Roman" w:hAnsi="Times New Roman"/>
          <w:sz w:val="26"/>
          <w:szCs w:val="26"/>
        </w:rPr>
        <w:t>a ngư</w:t>
      </w:r>
      <w:r w:rsidR="009F0170" w:rsidRPr="005E6117">
        <w:rPr>
          <w:rFonts w:ascii="Times New Roman" w:hAnsi="Times New Roman"/>
          <w:sz w:val="26"/>
          <w:szCs w:val="26"/>
        </w:rPr>
        <w:t>ờ</w:t>
      </w:r>
      <w:r w:rsidR="009F0170" w:rsidRPr="005E6117">
        <w:rPr>
          <w:rFonts w:ascii="Times New Roman" w:hAnsi="Times New Roman"/>
          <w:sz w:val="26"/>
          <w:szCs w:val="26"/>
        </w:rPr>
        <w:t>i thư kí Bác Tôn năm xưa ph</w:t>
      </w:r>
      <w:r w:rsidR="009F0170" w:rsidRPr="005E6117">
        <w:rPr>
          <w:rFonts w:ascii="Times New Roman" w:hAnsi="Times New Roman"/>
          <w:sz w:val="26"/>
          <w:szCs w:val="26"/>
        </w:rPr>
        <w:t>ầ</w:t>
      </w:r>
      <w:r w:rsidR="009F0170" w:rsidRPr="005E6117">
        <w:rPr>
          <w:rFonts w:ascii="Times New Roman" w:hAnsi="Times New Roman"/>
          <w:sz w:val="26"/>
          <w:szCs w:val="26"/>
        </w:rPr>
        <w:t>n nào đã ho</w:t>
      </w:r>
      <w:r w:rsidR="009F0170" w:rsidRPr="005E6117">
        <w:rPr>
          <w:rFonts w:ascii="Times New Roman" w:hAnsi="Times New Roman"/>
          <w:sz w:val="26"/>
          <w:szCs w:val="26"/>
        </w:rPr>
        <w:t>ạ</w:t>
      </w:r>
      <w:r w:rsidR="009F0170" w:rsidRPr="005E6117">
        <w:rPr>
          <w:rFonts w:ascii="Times New Roman" w:hAnsi="Times New Roman"/>
          <w:sz w:val="26"/>
          <w:szCs w:val="26"/>
        </w:rPr>
        <w:t xml:space="preserve">  nên tính cách bình d</w:t>
      </w:r>
      <w:r w:rsidR="009F0170" w:rsidRPr="005E6117">
        <w:rPr>
          <w:rFonts w:ascii="Times New Roman" w:hAnsi="Times New Roman"/>
          <w:sz w:val="26"/>
          <w:szCs w:val="26"/>
        </w:rPr>
        <w:t>ị</w:t>
      </w:r>
      <w:r w:rsidR="009F0170" w:rsidRPr="005E6117">
        <w:rPr>
          <w:rFonts w:ascii="Times New Roman" w:hAnsi="Times New Roman"/>
          <w:sz w:val="26"/>
          <w:szCs w:val="26"/>
        </w:rPr>
        <w:t>, m</w:t>
      </w:r>
      <w:r w:rsidR="009F0170" w:rsidRPr="005E6117">
        <w:rPr>
          <w:rFonts w:ascii="Times New Roman" w:hAnsi="Times New Roman"/>
          <w:sz w:val="26"/>
          <w:szCs w:val="26"/>
        </w:rPr>
        <w:t>ộ</w:t>
      </w:r>
      <w:r w:rsidR="009F0170" w:rsidRPr="005E6117">
        <w:rPr>
          <w:rFonts w:ascii="Times New Roman" w:hAnsi="Times New Roman"/>
          <w:sz w:val="26"/>
          <w:szCs w:val="26"/>
        </w:rPr>
        <w:t>c m</w:t>
      </w:r>
      <w:r w:rsidR="009F0170" w:rsidRPr="005E6117">
        <w:rPr>
          <w:rFonts w:ascii="Times New Roman" w:hAnsi="Times New Roman"/>
          <w:sz w:val="26"/>
          <w:szCs w:val="26"/>
        </w:rPr>
        <w:t>ạ</w:t>
      </w:r>
      <w:r w:rsidR="009F0170" w:rsidRPr="005E6117">
        <w:rPr>
          <w:rFonts w:ascii="Times New Roman" w:hAnsi="Times New Roman"/>
          <w:sz w:val="26"/>
          <w:szCs w:val="26"/>
        </w:rPr>
        <w:t>c c</w:t>
      </w:r>
      <w:r w:rsidR="009F0170" w:rsidRPr="005E6117">
        <w:rPr>
          <w:rFonts w:ascii="Times New Roman" w:hAnsi="Times New Roman"/>
          <w:sz w:val="26"/>
          <w:szCs w:val="26"/>
        </w:rPr>
        <w:t>ả</w:t>
      </w:r>
      <w:r w:rsidR="009F0170" w:rsidRPr="005E6117">
        <w:rPr>
          <w:rFonts w:ascii="Times New Roman" w:hAnsi="Times New Roman"/>
          <w:sz w:val="26"/>
          <w:szCs w:val="26"/>
        </w:rPr>
        <w:t xml:space="preserve"> trong đ</w:t>
      </w:r>
      <w:r w:rsidR="009F0170" w:rsidRPr="005E6117">
        <w:rPr>
          <w:rFonts w:ascii="Times New Roman" w:hAnsi="Times New Roman"/>
          <w:sz w:val="26"/>
          <w:szCs w:val="26"/>
        </w:rPr>
        <w:t>ờ</w:t>
      </w:r>
      <w:r w:rsidR="009F0170" w:rsidRPr="005E6117">
        <w:rPr>
          <w:rFonts w:ascii="Times New Roman" w:hAnsi="Times New Roman"/>
          <w:sz w:val="26"/>
          <w:szCs w:val="26"/>
        </w:rPr>
        <w:t>i s</w:t>
      </w:r>
      <w:r w:rsidR="009F0170" w:rsidRPr="005E6117">
        <w:rPr>
          <w:rFonts w:ascii="Times New Roman" w:hAnsi="Times New Roman"/>
          <w:sz w:val="26"/>
          <w:szCs w:val="26"/>
        </w:rPr>
        <w:t>ố</w:t>
      </w:r>
      <w:r w:rsidR="009F0170" w:rsidRPr="005E6117">
        <w:rPr>
          <w:rFonts w:ascii="Times New Roman" w:hAnsi="Times New Roman"/>
          <w:sz w:val="26"/>
          <w:szCs w:val="26"/>
        </w:rPr>
        <w:t>ng l</w:t>
      </w:r>
      <w:r w:rsidR="009F0170" w:rsidRPr="005E6117">
        <w:rPr>
          <w:rFonts w:ascii="Times New Roman" w:hAnsi="Times New Roman"/>
          <w:sz w:val="26"/>
          <w:szCs w:val="26"/>
        </w:rPr>
        <w:t>ẫ</w:t>
      </w:r>
      <w:r w:rsidR="009F0170" w:rsidRPr="005E6117">
        <w:rPr>
          <w:rFonts w:ascii="Times New Roman" w:hAnsi="Times New Roman"/>
          <w:sz w:val="26"/>
          <w:szCs w:val="26"/>
        </w:rPr>
        <w:t>n tác phong làm vi</w:t>
      </w:r>
      <w:r w:rsidR="009F0170" w:rsidRPr="005E6117">
        <w:rPr>
          <w:rFonts w:ascii="Times New Roman" w:hAnsi="Times New Roman"/>
          <w:sz w:val="26"/>
          <w:szCs w:val="26"/>
        </w:rPr>
        <w:t>ệ</w:t>
      </w:r>
      <w:r w:rsidR="009F0170" w:rsidRPr="005E6117">
        <w:rPr>
          <w:rFonts w:ascii="Times New Roman" w:hAnsi="Times New Roman"/>
          <w:sz w:val="26"/>
          <w:szCs w:val="26"/>
        </w:rPr>
        <w:t>c c</w:t>
      </w:r>
      <w:r w:rsidR="009F0170" w:rsidRPr="005E6117">
        <w:rPr>
          <w:rFonts w:ascii="Times New Roman" w:hAnsi="Times New Roman"/>
          <w:sz w:val="26"/>
          <w:szCs w:val="26"/>
        </w:rPr>
        <w:t>ủ</w:t>
      </w:r>
      <w:r w:rsidR="009F0170" w:rsidRPr="005E6117">
        <w:rPr>
          <w:rFonts w:ascii="Times New Roman" w:hAnsi="Times New Roman"/>
          <w:sz w:val="26"/>
          <w:szCs w:val="26"/>
        </w:rPr>
        <w:t>a nhà cách m</w:t>
      </w:r>
      <w:r w:rsidR="009F0170" w:rsidRPr="005E6117">
        <w:rPr>
          <w:rFonts w:ascii="Times New Roman" w:hAnsi="Times New Roman"/>
          <w:sz w:val="26"/>
          <w:szCs w:val="26"/>
        </w:rPr>
        <w:t>ạ</w:t>
      </w:r>
      <w:r w:rsidR="009F0170" w:rsidRPr="005E6117">
        <w:rPr>
          <w:rFonts w:ascii="Times New Roman" w:hAnsi="Times New Roman"/>
          <w:sz w:val="26"/>
          <w:szCs w:val="26"/>
        </w:rPr>
        <w:t>ng l</w:t>
      </w:r>
      <w:r w:rsidR="009F0170" w:rsidRPr="005E6117">
        <w:rPr>
          <w:rFonts w:ascii="Times New Roman" w:hAnsi="Times New Roman"/>
          <w:sz w:val="26"/>
          <w:szCs w:val="26"/>
        </w:rPr>
        <w:t>ỗ</w:t>
      </w:r>
      <w:r w:rsidR="009F0170" w:rsidRPr="005E6117">
        <w:rPr>
          <w:rFonts w:ascii="Times New Roman" w:hAnsi="Times New Roman"/>
          <w:sz w:val="26"/>
          <w:szCs w:val="26"/>
        </w:rPr>
        <w:t>i l</w:t>
      </w:r>
      <w:r w:rsidR="009F0170" w:rsidRPr="005E6117">
        <w:rPr>
          <w:rFonts w:ascii="Times New Roman" w:hAnsi="Times New Roman"/>
          <w:sz w:val="26"/>
          <w:szCs w:val="26"/>
        </w:rPr>
        <w:t>ạ</w:t>
      </w:r>
      <w:r w:rsidR="009F0170" w:rsidRPr="005E6117">
        <w:rPr>
          <w:rFonts w:ascii="Times New Roman" w:hAnsi="Times New Roman"/>
          <w:sz w:val="26"/>
          <w:szCs w:val="26"/>
        </w:rPr>
        <w:t>c .</w:t>
      </w:r>
      <w:r>
        <w:rPr>
          <w:rFonts w:ascii="Times New Roman" w:hAnsi="Times New Roman"/>
          <w:sz w:val="26"/>
          <w:szCs w:val="26"/>
        </w:rPr>
        <w:t xml:space="preserve"> </w:t>
      </w:r>
      <w:r w:rsidR="009F0170" w:rsidRPr="005E6117">
        <w:rPr>
          <w:rFonts w:ascii="Times New Roman" w:hAnsi="Times New Roman"/>
          <w:sz w:val="26"/>
          <w:szCs w:val="26"/>
        </w:rPr>
        <w:t>Dù r</w:t>
      </w:r>
      <w:r w:rsidR="009F0170" w:rsidRPr="005E6117">
        <w:rPr>
          <w:rFonts w:ascii="Times New Roman" w:hAnsi="Times New Roman"/>
          <w:sz w:val="26"/>
          <w:szCs w:val="26"/>
        </w:rPr>
        <w:t>ằ</w:t>
      </w:r>
      <w:r w:rsidR="009F0170" w:rsidRPr="005E6117">
        <w:rPr>
          <w:rFonts w:ascii="Times New Roman" w:hAnsi="Times New Roman"/>
          <w:sz w:val="26"/>
          <w:szCs w:val="26"/>
        </w:rPr>
        <w:t xml:space="preserve">ng đang </w:t>
      </w:r>
      <w:r w:rsidR="009F0170" w:rsidRPr="005E6117">
        <w:rPr>
          <w:rFonts w:ascii="Times New Roman" w:hAnsi="Times New Roman"/>
          <w:sz w:val="26"/>
          <w:szCs w:val="26"/>
        </w:rPr>
        <w:t>ở</w:t>
      </w:r>
      <w:r w:rsidR="009F0170" w:rsidRPr="005E6117">
        <w:rPr>
          <w:rFonts w:ascii="Times New Roman" w:hAnsi="Times New Roman"/>
          <w:sz w:val="26"/>
          <w:szCs w:val="26"/>
        </w:rPr>
        <w:t xml:space="preserve"> cương v</w:t>
      </w:r>
      <w:r w:rsidR="009F0170" w:rsidRPr="005E6117">
        <w:rPr>
          <w:rFonts w:ascii="Times New Roman" w:hAnsi="Times New Roman"/>
          <w:sz w:val="26"/>
          <w:szCs w:val="26"/>
        </w:rPr>
        <w:t>ị</w:t>
      </w:r>
      <w:r w:rsidR="009F0170" w:rsidRPr="005E6117">
        <w:rPr>
          <w:rFonts w:ascii="Times New Roman" w:hAnsi="Times New Roman"/>
          <w:sz w:val="26"/>
          <w:szCs w:val="26"/>
        </w:rPr>
        <w:t xml:space="preserve"> cao quý</w:t>
      </w:r>
      <w:r w:rsidR="009F0170" w:rsidRPr="005E6117">
        <w:rPr>
          <w:rFonts w:ascii="Times New Roman" w:hAnsi="Times New Roman"/>
          <w:sz w:val="26"/>
          <w:szCs w:val="26"/>
        </w:rPr>
        <w:t>, là ch</w:t>
      </w:r>
      <w:r w:rsidR="009F0170" w:rsidRPr="005E6117">
        <w:rPr>
          <w:rFonts w:ascii="Times New Roman" w:hAnsi="Times New Roman"/>
          <w:sz w:val="26"/>
          <w:szCs w:val="26"/>
        </w:rPr>
        <w:t>ủ</w:t>
      </w:r>
      <w:r w:rsidR="009F0170" w:rsidRPr="005E6117">
        <w:rPr>
          <w:rFonts w:ascii="Times New Roman" w:hAnsi="Times New Roman"/>
          <w:sz w:val="26"/>
          <w:szCs w:val="26"/>
        </w:rPr>
        <w:t xml:space="preserve"> t</w:t>
      </w:r>
      <w:r w:rsidR="009F0170" w:rsidRPr="005E6117">
        <w:rPr>
          <w:rFonts w:ascii="Times New Roman" w:hAnsi="Times New Roman"/>
          <w:sz w:val="26"/>
          <w:szCs w:val="26"/>
        </w:rPr>
        <w:t>ị</w:t>
      </w:r>
      <w:r w:rsidR="009F0170" w:rsidRPr="005E6117">
        <w:rPr>
          <w:rFonts w:ascii="Times New Roman" w:hAnsi="Times New Roman"/>
          <w:sz w:val="26"/>
          <w:szCs w:val="26"/>
        </w:rPr>
        <w:t>ch nư</w:t>
      </w:r>
      <w:r w:rsidR="009F0170" w:rsidRPr="005E6117">
        <w:rPr>
          <w:rFonts w:ascii="Times New Roman" w:hAnsi="Times New Roman"/>
          <w:sz w:val="26"/>
          <w:szCs w:val="26"/>
        </w:rPr>
        <w:t>ớ</w:t>
      </w:r>
      <w:r w:rsidR="009F0170" w:rsidRPr="005E6117">
        <w:rPr>
          <w:rFonts w:ascii="Times New Roman" w:hAnsi="Times New Roman"/>
          <w:sz w:val="26"/>
          <w:szCs w:val="26"/>
        </w:rPr>
        <w:t>c lãnh đ</w:t>
      </w:r>
      <w:r w:rsidR="009F0170" w:rsidRPr="005E6117">
        <w:rPr>
          <w:rFonts w:ascii="Times New Roman" w:hAnsi="Times New Roman"/>
          <w:sz w:val="26"/>
          <w:szCs w:val="26"/>
        </w:rPr>
        <w:t>ạ</w:t>
      </w:r>
      <w:r w:rsidR="009F0170" w:rsidRPr="005E6117">
        <w:rPr>
          <w:rFonts w:ascii="Times New Roman" w:hAnsi="Times New Roman"/>
          <w:sz w:val="26"/>
          <w:szCs w:val="26"/>
        </w:rPr>
        <w:t>o m</w:t>
      </w:r>
      <w:r w:rsidR="009F0170" w:rsidRPr="005E6117">
        <w:rPr>
          <w:rFonts w:ascii="Times New Roman" w:hAnsi="Times New Roman"/>
          <w:sz w:val="26"/>
          <w:szCs w:val="26"/>
        </w:rPr>
        <w:t>ộ</w:t>
      </w:r>
      <w:r w:rsidR="009F0170" w:rsidRPr="005E6117">
        <w:rPr>
          <w:rFonts w:ascii="Times New Roman" w:hAnsi="Times New Roman"/>
          <w:sz w:val="26"/>
          <w:szCs w:val="26"/>
        </w:rPr>
        <w:t>t qu</w:t>
      </w:r>
      <w:r w:rsidR="009F0170" w:rsidRPr="005E6117">
        <w:rPr>
          <w:rFonts w:ascii="Times New Roman" w:hAnsi="Times New Roman"/>
          <w:sz w:val="26"/>
          <w:szCs w:val="26"/>
        </w:rPr>
        <w:t>ố</w:t>
      </w:r>
      <w:r w:rsidR="009F0170" w:rsidRPr="005E6117">
        <w:rPr>
          <w:rFonts w:ascii="Times New Roman" w:hAnsi="Times New Roman"/>
          <w:sz w:val="26"/>
          <w:szCs w:val="26"/>
        </w:rPr>
        <w:t>c gia và đ</w:t>
      </w:r>
      <w:r w:rsidR="009F0170" w:rsidRPr="005E6117">
        <w:rPr>
          <w:rFonts w:ascii="Times New Roman" w:hAnsi="Times New Roman"/>
          <w:sz w:val="26"/>
          <w:szCs w:val="26"/>
        </w:rPr>
        <w:t>ả</w:t>
      </w:r>
      <w:r w:rsidR="009F0170" w:rsidRPr="005E6117">
        <w:rPr>
          <w:rFonts w:ascii="Times New Roman" w:hAnsi="Times New Roman"/>
          <w:sz w:val="26"/>
          <w:szCs w:val="26"/>
        </w:rPr>
        <w:t>m nhi</w:t>
      </w:r>
      <w:r w:rsidR="009F0170" w:rsidRPr="005E6117">
        <w:rPr>
          <w:rFonts w:ascii="Times New Roman" w:hAnsi="Times New Roman"/>
          <w:sz w:val="26"/>
          <w:szCs w:val="26"/>
        </w:rPr>
        <w:t>ệ</w:t>
      </w:r>
      <w:r w:rsidR="009F0170" w:rsidRPr="005E6117">
        <w:rPr>
          <w:rFonts w:ascii="Times New Roman" w:hAnsi="Times New Roman"/>
          <w:sz w:val="26"/>
          <w:szCs w:val="26"/>
        </w:rPr>
        <w:t>m tr</w:t>
      </w:r>
      <w:r w:rsidR="009F0170" w:rsidRPr="005E6117">
        <w:rPr>
          <w:rFonts w:ascii="Times New Roman" w:hAnsi="Times New Roman"/>
          <w:sz w:val="26"/>
          <w:szCs w:val="26"/>
        </w:rPr>
        <w:t>ọ</w:t>
      </w:r>
      <w:r w:rsidR="009F0170" w:rsidRPr="005E6117">
        <w:rPr>
          <w:rFonts w:ascii="Times New Roman" w:hAnsi="Times New Roman"/>
          <w:sz w:val="26"/>
          <w:szCs w:val="26"/>
        </w:rPr>
        <w:t>ng trách quan tr</w:t>
      </w:r>
      <w:r w:rsidR="009F0170" w:rsidRPr="005E6117">
        <w:rPr>
          <w:rFonts w:ascii="Times New Roman" w:hAnsi="Times New Roman"/>
          <w:sz w:val="26"/>
          <w:szCs w:val="26"/>
        </w:rPr>
        <w:t>ọ</w:t>
      </w:r>
      <w:r w:rsidR="009F0170" w:rsidRPr="005E6117">
        <w:rPr>
          <w:rFonts w:ascii="Times New Roman" w:hAnsi="Times New Roman"/>
          <w:sz w:val="26"/>
          <w:szCs w:val="26"/>
        </w:rPr>
        <w:t>ng trên vai nhưng Bác Tôn v</w:t>
      </w:r>
      <w:r w:rsidR="009F0170" w:rsidRPr="005E6117">
        <w:rPr>
          <w:rFonts w:ascii="Times New Roman" w:hAnsi="Times New Roman"/>
          <w:sz w:val="26"/>
          <w:szCs w:val="26"/>
        </w:rPr>
        <w:t>ẫ</w:t>
      </w:r>
      <w:r w:rsidR="009F0170" w:rsidRPr="005E6117">
        <w:rPr>
          <w:rFonts w:ascii="Times New Roman" w:hAnsi="Times New Roman"/>
          <w:sz w:val="26"/>
          <w:szCs w:val="26"/>
        </w:rPr>
        <w:t>n gi</w:t>
      </w:r>
      <w:r w:rsidR="009F0170" w:rsidRPr="005E6117">
        <w:rPr>
          <w:rFonts w:ascii="Times New Roman" w:hAnsi="Times New Roman"/>
          <w:sz w:val="26"/>
          <w:szCs w:val="26"/>
        </w:rPr>
        <w:t>ữ</w:t>
      </w:r>
      <w:r w:rsidR="009F0170" w:rsidRPr="005E6117">
        <w:rPr>
          <w:rFonts w:ascii="Times New Roman" w:hAnsi="Times New Roman"/>
          <w:sz w:val="26"/>
          <w:szCs w:val="26"/>
        </w:rPr>
        <w:t xml:space="preserve"> cho mình l</w:t>
      </w:r>
      <w:r w:rsidR="009F0170" w:rsidRPr="005E6117">
        <w:rPr>
          <w:rFonts w:ascii="Times New Roman" w:hAnsi="Times New Roman"/>
          <w:sz w:val="26"/>
          <w:szCs w:val="26"/>
        </w:rPr>
        <w:t>ố</w:t>
      </w:r>
      <w:r w:rsidR="009F0170" w:rsidRPr="005E6117">
        <w:rPr>
          <w:rFonts w:ascii="Times New Roman" w:hAnsi="Times New Roman"/>
          <w:sz w:val="26"/>
          <w:szCs w:val="26"/>
        </w:rPr>
        <w:t>i s</w:t>
      </w:r>
      <w:r w:rsidR="009F0170" w:rsidRPr="005E6117">
        <w:rPr>
          <w:rFonts w:ascii="Times New Roman" w:hAnsi="Times New Roman"/>
          <w:sz w:val="26"/>
          <w:szCs w:val="26"/>
        </w:rPr>
        <w:t>ố</w:t>
      </w:r>
      <w:r w:rsidR="009F0170" w:rsidRPr="005E6117">
        <w:rPr>
          <w:rFonts w:ascii="Times New Roman" w:hAnsi="Times New Roman"/>
          <w:sz w:val="26"/>
          <w:szCs w:val="26"/>
        </w:rPr>
        <w:t>ng gi</w:t>
      </w:r>
      <w:r w:rsidR="009F0170" w:rsidRPr="005E6117">
        <w:rPr>
          <w:rFonts w:ascii="Times New Roman" w:hAnsi="Times New Roman"/>
          <w:sz w:val="26"/>
          <w:szCs w:val="26"/>
        </w:rPr>
        <w:t>ả</w:t>
      </w:r>
      <w:r w:rsidR="009F0170" w:rsidRPr="005E6117">
        <w:rPr>
          <w:rFonts w:ascii="Times New Roman" w:hAnsi="Times New Roman"/>
          <w:sz w:val="26"/>
          <w:szCs w:val="26"/>
        </w:rPr>
        <w:t>n d</w:t>
      </w:r>
      <w:r w:rsidR="009F0170" w:rsidRPr="005E6117">
        <w:rPr>
          <w:rFonts w:ascii="Times New Roman" w:hAnsi="Times New Roman"/>
          <w:sz w:val="26"/>
          <w:szCs w:val="26"/>
        </w:rPr>
        <w:t>ị</w:t>
      </w:r>
      <w:r w:rsidR="009F0170" w:rsidRPr="005E6117">
        <w:rPr>
          <w:rFonts w:ascii="Times New Roman" w:hAnsi="Times New Roman"/>
          <w:sz w:val="26"/>
          <w:szCs w:val="26"/>
        </w:rPr>
        <w:t>, khiêm t</w:t>
      </w:r>
      <w:r w:rsidR="009F0170" w:rsidRPr="005E6117">
        <w:rPr>
          <w:rFonts w:ascii="Times New Roman" w:hAnsi="Times New Roman"/>
          <w:sz w:val="26"/>
          <w:szCs w:val="26"/>
        </w:rPr>
        <w:t>ố</w:t>
      </w:r>
      <w:r w:rsidR="009F0170" w:rsidRPr="005E6117">
        <w:rPr>
          <w:rFonts w:ascii="Times New Roman" w:hAnsi="Times New Roman"/>
          <w:sz w:val="26"/>
          <w:szCs w:val="26"/>
        </w:rPr>
        <w:t>n, là m</w:t>
      </w:r>
      <w:r w:rsidR="009F0170" w:rsidRPr="005E6117">
        <w:rPr>
          <w:rFonts w:ascii="Times New Roman" w:hAnsi="Times New Roman"/>
          <w:sz w:val="26"/>
          <w:szCs w:val="26"/>
        </w:rPr>
        <w:t>ộ</w:t>
      </w:r>
      <w:r w:rsidR="009F0170" w:rsidRPr="005E6117">
        <w:rPr>
          <w:rFonts w:ascii="Times New Roman" w:hAnsi="Times New Roman"/>
          <w:sz w:val="26"/>
          <w:szCs w:val="26"/>
        </w:rPr>
        <w:t>t gương m</w:t>
      </w:r>
      <w:r w:rsidR="009F0170" w:rsidRPr="005E6117">
        <w:rPr>
          <w:rFonts w:ascii="Times New Roman" w:hAnsi="Times New Roman"/>
          <w:sz w:val="26"/>
          <w:szCs w:val="26"/>
        </w:rPr>
        <w:t>ẫ</w:t>
      </w:r>
      <w:r w:rsidR="009F0170" w:rsidRPr="005E6117">
        <w:rPr>
          <w:rFonts w:ascii="Times New Roman" w:hAnsi="Times New Roman"/>
          <w:sz w:val="26"/>
          <w:szCs w:val="26"/>
        </w:rPr>
        <w:t>u đ</w:t>
      </w:r>
      <w:r w:rsidR="009F0170" w:rsidRPr="005E6117">
        <w:rPr>
          <w:rFonts w:ascii="Times New Roman" w:hAnsi="Times New Roman"/>
          <w:sz w:val="26"/>
          <w:szCs w:val="26"/>
        </w:rPr>
        <w:t>ạ</w:t>
      </w:r>
      <w:r w:rsidR="009F0170" w:rsidRPr="005E6117">
        <w:rPr>
          <w:rFonts w:ascii="Times New Roman" w:hAnsi="Times New Roman"/>
          <w:sz w:val="26"/>
          <w:szCs w:val="26"/>
        </w:rPr>
        <w:t>o đ</w:t>
      </w:r>
      <w:r w:rsidR="009F0170" w:rsidRPr="005E6117">
        <w:rPr>
          <w:rFonts w:ascii="Times New Roman" w:hAnsi="Times New Roman"/>
          <w:sz w:val="26"/>
          <w:szCs w:val="26"/>
        </w:rPr>
        <w:t>ứ</w:t>
      </w:r>
      <w:r w:rsidR="009F0170" w:rsidRPr="005E6117">
        <w:rPr>
          <w:rFonts w:ascii="Times New Roman" w:hAnsi="Times New Roman"/>
          <w:sz w:val="26"/>
          <w:szCs w:val="26"/>
        </w:rPr>
        <w:t>c v</w:t>
      </w:r>
      <w:r w:rsidR="009F0170" w:rsidRPr="005E6117">
        <w:rPr>
          <w:rFonts w:ascii="Times New Roman" w:hAnsi="Times New Roman"/>
          <w:sz w:val="26"/>
          <w:szCs w:val="26"/>
        </w:rPr>
        <w:t>ề</w:t>
      </w:r>
      <w:r w:rsidR="009F0170" w:rsidRPr="005E6117">
        <w:rPr>
          <w:rFonts w:ascii="Times New Roman" w:hAnsi="Times New Roman"/>
          <w:sz w:val="26"/>
          <w:szCs w:val="26"/>
        </w:rPr>
        <w:t xml:space="preserve"> c</w:t>
      </w:r>
      <w:r w:rsidR="009F0170" w:rsidRPr="005E6117">
        <w:rPr>
          <w:rFonts w:ascii="Times New Roman" w:hAnsi="Times New Roman"/>
          <w:sz w:val="26"/>
          <w:szCs w:val="26"/>
        </w:rPr>
        <w:t>ầ</w:t>
      </w:r>
      <w:r w:rsidR="009F0170" w:rsidRPr="005E6117">
        <w:rPr>
          <w:rFonts w:ascii="Times New Roman" w:hAnsi="Times New Roman"/>
          <w:sz w:val="26"/>
          <w:szCs w:val="26"/>
        </w:rPr>
        <w:t>n- ki</w:t>
      </w:r>
      <w:r w:rsidR="009F0170" w:rsidRPr="005E6117">
        <w:rPr>
          <w:rFonts w:ascii="Times New Roman" w:hAnsi="Times New Roman"/>
          <w:sz w:val="26"/>
          <w:szCs w:val="26"/>
        </w:rPr>
        <w:t>ệ</w:t>
      </w:r>
      <w:r w:rsidR="009F0170" w:rsidRPr="005E6117">
        <w:rPr>
          <w:rFonts w:ascii="Times New Roman" w:hAnsi="Times New Roman"/>
          <w:sz w:val="26"/>
          <w:szCs w:val="26"/>
        </w:rPr>
        <w:t>m- liêm - chính , chí công vô tư. Dù có đa</w:t>
      </w:r>
      <w:r w:rsidR="009F0170" w:rsidRPr="005E6117">
        <w:rPr>
          <w:rFonts w:ascii="Times New Roman" w:hAnsi="Times New Roman"/>
          <w:sz w:val="26"/>
          <w:szCs w:val="26"/>
        </w:rPr>
        <w:t>ng là lãnh đ</w:t>
      </w:r>
      <w:r w:rsidR="009F0170" w:rsidRPr="005E6117">
        <w:rPr>
          <w:rFonts w:ascii="Times New Roman" w:hAnsi="Times New Roman"/>
          <w:sz w:val="26"/>
          <w:szCs w:val="26"/>
        </w:rPr>
        <w:t>ạ</w:t>
      </w:r>
      <w:r w:rsidR="009F0170" w:rsidRPr="005E6117">
        <w:rPr>
          <w:rFonts w:ascii="Times New Roman" w:hAnsi="Times New Roman"/>
          <w:sz w:val="26"/>
          <w:szCs w:val="26"/>
        </w:rPr>
        <w:t>o</w:t>
      </w:r>
      <w:r w:rsidR="009F0170" w:rsidRPr="005E6117">
        <w:rPr>
          <w:rFonts w:ascii="Times New Roman" w:hAnsi="Times New Roman"/>
          <w:sz w:val="26"/>
          <w:szCs w:val="26"/>
        </w:rPr>
        <w:t>,</w:t>
      </w:r>
      <w:r>
        <w:rPr>
          <w:rFonts w:ascii="Times New Roman" w:hAnsi="Times New Roman"/>
          <w:sz w:val="26"/>
          <w:szCs w:val="26"/>
        </w:rPr>
        <w:t xml:space="preserve"> </w:t>
      </w:r>
      <w:r w:rsidR="009F0170" w:rsidRPr="005E6117">
        <w:rPr>
          <w:rFonts w:ascii="Times New Roman" w:hAnsi="Times New Roman"/>
          <w:sz w:val="26"/>
          <w:szCs w:val="26"/>
        </w:rPr>
        <w:t>Bác v</w:t>
      </w:r>
      <w:r w:rsidR="009F0170" w:rsidRPr="005E6117">
        <w:rPr>
          <w:rFonts w:ascii="Times New Roman" w:hAnsi="Times New Roman"/>
          <w:sz w:val="26"/>
          <w:szCs w:val="26"/>
        </w:rPr>
        <w:t>ẫ</w:t>
      </w:r>
      <w:r w:rsidR="009F0170" w:rsidRPr="005E6117">
        <w:rPr>
          <w:rFonts w:ascii="Times New Roman" w:hAnsi="Times New Roman"/>
          <w:sz w:val="26"/>
          <w:szCs w:val="26"/>
        </w:rPr>
        <w:t>n gi</w:t>
      </w:r>
      <w:r w:rsidR="009F0170" w:rsidRPr="005E6117">
        <w:rPr>
          <w:rFonts w:ascii="Times New Roman" w:hAnsi="Times New Roman"/>
          <w:sz w:val="26"/>
          <w:szCs w:val="26"/>
        </w:rPr>
        <w:t>ữ</w:t>
      </w:r>
      <w:r w:rsidR="009F0170" w:rsidRPr="005E6117">
        <w:rPr>
          <w:rFonts w:ascii="Times New Roman" w:hAnsi="Times New Roman"/>
          <w:sz w:val="26"/>
          <w:szCs w:val="26"/>
        </w:rPr>
        <w:t xml:space="preserve"> đ</w:t>
      </w:r>
      <w:r w:rsidR="009F0170" w:rsidRPr="005E6117">
        <w:rPr>
          <w:rFonts w:ascii="Times New Roman" w:hAnsi="Times New Roman"/>
          <w:sz w:val="26"/>
          <w:szCs w:val="26"/>
        </w:rPr>
        <w:t>ứ</w:t>
      </w:r>
      <w:r w:rsidR="009F0170" w:rsidRPr="005E6117">
        <w:rPr>
          <w:rFonts w:ascii="Times New Roman" w:hAnsi="Times New Roman"/>
          <w:sz w:val="26"/>
          <w:szCs w:val="26"/>
        </w:rPr>
        <w:t>c tính v</w:t>
      </w:r>
      <w:r w:rsidR="009F0170" w:rsidRPr="005E6117">
        <w:rPr>
          <w:rFonts w:ascii="Times New Roman" w:hAnsi="Times New Roman"/>
          <w:sz w:val="26"/>
          <w:szCs w:val="26"/>
        </w:rPr>
        <w:t>ố</w:t>
      </w:r>
      <w:r w:rsidR="009F0170" w:rsidRPr="005E6117">
        <w:rPr>
          <w:rFonts w:ascii="Times New Roman" w:hAnsi="Times New Roman"/>
          <w:sz w:val="26"/>
          <w:szCs w:val="26"/>
        </w:rPr>
        <w:t>n có c</w:t>
      </w:r>
      <w:r w:rsidR="009F0170" w:rsidRPr="005E6117">
        <w:rPr>
          <w:rFonts w:ascii="Times New Roman" w:hAnsi="Times New Roman"/>
          <w:sz w:val="26"/>
          <w:szCs w:val="26"/>
        </w:rPr>
        <w:t>ủ</w:t>
      </w:r>
      <w:r w:rsidR="009F0170" w:rsidRPr="005E6117">
        <w:rPr>
          <w:rFonts w:ascii="Times New Roman" w:hAnsi="Times New Roman"/>
          <w:sz w:val="26"/>
          <w:szCs w:val="26"/>
        </w:rPr>
        <w:t>a mình, ăn nh</w:t>
      </w:r>
      <w:r w:rsidR="009F0170" w:rsidRPr="005E6117">
        <w:rPr>
          <w:rFonts w:ascii="Times New Roman" w:hAnsi="Times New Roman"/>
          <w:sz w:val="26"/>
          <w:szCs w:val="26"/>
        </w:rPr>
        <w:t>ữ</w:t>
      </w:r>
      <w:r w:rsidR="009F0170" w:rsidRPr="005E6117">
        <w:rPr>
          <w:rFonts w:ascii="Times New Roman" w:hAnsi="Times New Roman"/>
          <w:sz w:val="26"/>
          <w:szCs w:val="26"/>
        </w:rPr>
        <w:t>ng món ăn gi</w:t>
      </w:r>
      <w:r w:rsidR="009F0170" w:rsidRPr="005E6117">
        <w:rPr>
          <w:rFonts w:ascii="Times New Roman" w:hAnsi="Times New Roman"/>
          <w:sz w:val="26"/>
          <w:szCs w:val="26"/>
        </w:rPr>
        <w:t>ả</w:t>
      </w:r>
      <w:r w:rsidR="009F0170" w:rsidRPr="005E6117">
        <w:rPr>
          <w:rFonts w:ascii="Times New Roman" w:hAnsi="Times New Roman"/>
          <w:sz w:val="26"/>
          <w:szCs w:val="26"/>
        </w:rPr>
        <w:t>n d</w:t>
      </w:r>
      <w:r w:rsidR="009F0170" w:rsidRPr="005E6117">
        <w:rPr>
          <w:rFonts w:ascii="Times New Roman" w:hAnsi="Times New Roman"/>
          <w:sz w:val="26"/>
          <w:szCs w:val="26"/>
        </w:rPr>
        <w:t>ị</w:t>
      </w:r>
      <w:r w:rsidR="009F0170" w:rsidRPr="005E6117">
        <w:rPr>
          <w:rFonts w:ascii="Times New Roman" w:hAnsi="Times New Roman"/>
          <w:sz w:val="26"/>
          <w:szCs w:val="26"/>
        </w:rPr>
        <w:t xml:space="preserve"> nơi quê nhà, m</w:t>
      </w:r>
      <w:r w:rsidR="009F0170" w:rsidRPr="005E6117">
        <w:rPr>
          <w:rFonts w:ascii="Times New Roman" w:hAnsi="Times New Roman"/>
          <w:sz w:val="26"/>
          <w:szCs w:val="26"/>
        </w:rPr>
        <w:t>ặ</w:t>
      </w:r>
      <w:r w:rsidR="009F0170" w:rsidRPr="005E6117">
        <w:rPr>
          <w:rFonts w:ascii="Times New Roman" w:hAnsi="Times New Roman"/>
          <w:sz w:val="26"/>
          <w:szCs w:val="26"/>
        </w:rPr>
        <w:t>c nh</w:t>
      </w:r>
      <w:r w:rsidR="009F0170" w:rsidRPr="005E6117">
        <w:rPr>
          <w:rFonts w:ascii="Times New Roman" w:hAnsi="Times New Roman"/>
          <w:sz w:val="26"/>
          <w:szCs w:val="26"/>
        </w:rPr>
        <w:t>ữ</w:t>
      </w:r>
      <w:r w:rsidR="009F0170" w:rsidRPr="005E6117">
        <w:rPr>
          <w:rFonts w:ascii="Times New Roman" w:hAnsi="Times New Roman"/>
          <w:sz w:val="26"/>
          <w:szCs w:val="26"/>
        </w:rPr>
        <w:t>ng b</w:t>
      </w:r>
      <w:r w:rsidR="009F0170" w:rsidRPr="005E6117">
        <w:rPr>
          <w:rFonts w:ascii="Times New Roman" w:hAnsi="Times New Roman"/>
          <w:sz w:val="26"/>
          <w:szCs w:val="26"/>
        </w:rPr>
        <w:t>ộ</w:t>
      </w:r>
      <w:r w:rsidR="009F0170" w:rsidRPr="005E6117">
        <w:rPr>
          <w:rFonts w:ascii="Times New Roman" w:hAnsi="Times New Roman"/>
          <w:sz w:val="26"/>
          <w:szCs w:val="26"/>
        </w:rPr>
        <w:t xml:space="preserve"> qu</w:t>
      </w:r>
      <w:r w:rsidR="009F0170" w:rsidRPr="005E6117">
        <w:rPr>
          <w:rFonts w:ascii="Times New Roman" w:hAnsi="Times New Roman"/>
          <w:sz w:val="26"/>
          <w:szCs w:val="26"/>
        </w:rPr>
        <w:t>ầ</w:t>
      </w:r>
      <w:r w:rsidR="009F0170" w:rsidRPr="005E6117">
        <w:rPr>
          <w:rFonts w:ascii="Times New Roman" w:hAnsi="Times New Roman"/>
          <w:sz w:val="26"/>
          <w:szCs w:val="26"/>
        </w:rPr>
        <w:t>n áo bình thư</w:t>
      </w:r>
      <w:r w:rsidR="009F0170" w:rsidRPr="005E6117">
        <w:rPr>
          <w:rFonts w:ascii="Times New Roman" w:hAnsi="Times New Roman"/>
          <w:sz w:val="26"/>
          <w:szCs w:val="26"/>
        </w:rPr>
        <w:t>ờ</w:t>
      </w:r>
      <w:r w:rsidR="009F0170" w:rsidRPr="005E6117">
        <w:rPr>
          <w:rFonts w:ascii="Times New Roman" w:hAnsi="Times New Roman"/>
          <w:sz w:val="26"/>
          <w:szCs w:val="26"/>
        </w:rPr>
        <w:t>ng, ghét xa hoa lãng phí.</w:t>
      </w:r>
    </w:p>
    <w:p w14:paraId="0D2F8C7C" w14:textId="6EA81A37" w:rsidR="00885BD7" w:rsidRPr="005E6117" w:rsidRDefault="009F0170" w:rsidP="00127B5F">
      <w:pPr>
        <w:ind w:firstLine="720"/>
        <w:jc w:val="both"/>
        <w:rPr>
          <w:rFonts w:ascii="Times New Roman" w:hAnsi="Times New Roman"/>
          <w:sz w:val="26"/>
          <w:szCs w:val="26"/>
        </w:rPr>
      </w:pPr>
      <w:r w:rsidRPr="005E6117">
        <w:rPr>
          <w:rFonts w:ascii="Times New Roman" w:hAnsi="Times New Roman"/>
          <w:sz w:val="26"/>
          <w:szCs w:val="26"/>
        </w:rPr>
        <w:t>Bác Tôn còn là m</w:t>
      </w:r>
      <w:r w:rsidRPr="005E6117">
        <w:rPr>
          <w:rFonts w:ascii="Times New Roman" w:hAnsi="Times New Roman"/>
          <w:sz w:val="26"/>
          <w:szCs w:val="26"/>
        </w:rPr>
        <w:t>ộ</w:t>
      </w:r>
      <w:r w:rsidRPr="005E6117">
        <w:rPr>
          <w:rFonts w:ascii="Times New Roman" w:hAnsi="Times New Roman"/>
          <w:sz w:val="26"/>
          <w:szCs w:val="26"/>
        </w:rPr>
        <w:t>t gương m</w:t>
      </w:r>
      <w:r w:rsidRPr="005E6117">
        <w:rPr>
          <w:rFonts w:ascii="Times New Roman" w:hAnsi="Times New Roman"/>
          <w:sz w:val="26"/>
          <w:szCs w:val="26"/>
        </w:rPr>
        <w:t>ẫ</w:t>
      </w:r>
      <w:r w:rsidRPr="005E6117">
        <w:rPr>
          <w:rFonts w:ascii="Times New Roman" w:hAnsi="Times New Roman"/>
          <w:sz w:val="26"/>
          <w:szCs w:val="26"/>
        </w:rPr>
        <w:t>u v</w:t>
      </w:r>
      <w:r w:rsidRPr="005E6117">
        <w:rPr>
          <w:rFonts w:ascii="Times New Roman" w:hAnsi="Times New Roman"/>
          <w:sz w:val="26"/>
          <w:szCs w:val="26"/>
        </w:rPr>
        <w:t>ề</w:t>
      </w:r>
      <w:r w:rsidRPr="005E6117">
        <w:rPr>
          <w:rFonts w:ascii="Times New Roman" w:hAnsi="Times New Roman"/>
          <w:sz w:val="26"/>
          <w:szCs w:val="26"/>
        </w:rPr>
        <w:t xml:space="preserve"> lòng nhân ái, th</w:t>
      </w:r>
      <w:r w:rsidRPr="005E6117">
        <w:rPr>
          <w:rFonts w:ascii="Times New Roman" w:hAnsi="Times New Roman"/>
          <w:sz w:val="26"/>
          <w:szCs w:val="26"/>
        </w:rPr>
        <w:t>ủ</w:t>
      </w:r>
      <w:r w:rsidRPr="005E6117">
        <w:rPr>
          <w:rFonts w:ascii="Times New Roman" w:hAnsi="Times New Roman"/>
          <w:sz w:val="26"/>
          <w:szCs w:val="26"/>
        </w:rPr>
        <w:t>y chung, khoan dung, nhân h</w:t>
      </w:r>
      <w:r w:rsidRPr="005E6117">
        <w:rPr>
          <w:rFonts w:ascii="Times New Roman" w:hAnsi="Times New Roman"/>
          <w:sz w:val="26"/>
          <w:szCs w:val="26"/>
        </w:rPr>
        <w:t>ậ</w:t>
      </w:r>
      <w:r w:rsidRPr="005E6117">
        <w:rPr>
          <w:rFonts w:ascii="Times New Roman" w:hAnsi="Times New Roman"/>
          <w:sz w:val="26"/>
          <w:szCs w:val="26"/>
        </w:rPr>
        <w:t>u. Lúc tu</w:t>
      </w:r>
      <w:r w:rsidRPr="005E6117">
        <w:rPr>
          <w:rFonts w:ascii="Times New Roman" w:hAnsi="Times New Roman"/>
          <w:sz w:val="26"/>
          <w:szCs w:val="26"/>
        </w:rPr>
        <w:t>ổ</w:t>
      </w:r>
      <w:r w:rsidRPr="005E6117">
        <w:rPr>
          <w:rFonts w:ascii="Times New Roman" w:hAnsi="Times New Roman"/>
          <w:sz w:val="26"/>
          <w:szCs w:val="26"/>
        </w:rPr>
        <w:t>i nh</w:t>
      </w:r>
      <w:r w:rsidRPr="005E6117">
        <w:rPr>
          <w:rFonts w:ascii="Times New Roman" w:hAnsi="Times New Roman"/>
          <w:sz w:val="26"/>
          <w:szCs w:val="26"/>
        </w:rPr>
        <w:t>ỏ</w:t>
      </w:r>
      <w:r w:rsidRPr="005E6117">
        <w:rPr>
          <w:rFonts w:ascii="Times New Roman" w:hAnsi="Times New Roman"/>
          <w:sz w:val="26"/>
          <w:szCs w:val="26"/>
        </w:rPr>
        <w:t xml:space="preserve"> s</w:t>
      </w:r>
      <w:r w:rsidRPr="005E6117">
        <w:rPr>
          <w:rFonts w:ascii="Times New Roman" w:hAnsi="Times New Roman"/>
          <w:sz w:val="26"/>
          <w:szCs w:val="26"/>
        </w:rPr>
        <w:t>ố</w:t>
      </w:r>
      <w:r w:rsidRPr="005E6117">
        <w:rPr>
          <w:rFonts w:ascii="Times New Roman" w:hAnsi="Times New Roman"/>
          <w:sz w:val="26"/>
          <w:szCs w:val="26"/>
        </w:rPr>
        <w:t xml:space="preserve">ng trong gia </w:t>
      </w:r>
      <w:r w:rsidRPr="005E6117">
        <w:rPr>
          <w:rFonts w:ascii="Times New Roman" w:hAnsi="Times New Roman"/>
          <w:sz w:val="26"/>
          <w:szCs w:val="26"/>
        </w:rPr>
        <w:t>đình, Bác là ngư</w:t>
      </w:r>
      <w:r w:rsidRPr="005E6117">
        <w:rPr>
          <w:rFonts w:ascii="Times New Roman" w:hAnsi="Times New Roman"/>
          <w:sz w:val="26"/>
          <w:szCs w:val="26"/>
        </w:rPr>
        <w:t>ờ</w:t>
      </w:r>
      <w:r w:rsidRPr="005E6117">
        <w:rPr>
          <w:rFonts w:ascii="Times New Roman" w:hAnsi="Times New Roman"/>
          <w:sz w:val="26"/>
          <w:szCs w:val="26"/>
        </w:rPr>
        <w:t>i con hi</w:t>
      </w:r>
      <w:r w:rsidRPr="005E6117">
        <w:rPr>
          <w:rFonts w:ascii="Times New Roman" w:hAnsi="Times New Roman"/>
          <w:sz w:val="26"/>
          <w:szCs w:val="26"/>
        </w:rPr>
        <w:t>ế</w:t>
      </w:r>
      <w:r w:rsidRPr="005E6117">
        <w:rPr>
          <w:rFonts w:ascii="Times New Roman" w:hAnsi="Times New Roman"/>
          <w:sz w:val="26"/>
          <w:szCs w:val="26"/>
        </w:rPr>
        <w:t>u th</w:t>
      </w:r>
      <w:r w:rsidRPr="005E6117">
        <w:rPr>
          <w:rFonts w:ascii="Times New Roman" w:hAnsi="Times New Roman"/>
          <w:sz w:val="26"/>
          <w:szCs w:val="26"/>
        </w:rPr>
        <w:t>ả</w:t>
      </w:r>
      <w:r w:rsidRPr="005E6117">
        <w:rPr>
          <w:rFonts w:ascii="Times New Roman" w:hAnsi="Times New Roman"/>
          <w:sz w:val="26"/>
          <w:szCs w:val="26"/>
        </w:rPr>
        <w:t>o. Khi đi h</w:t>
      </w:r>
      <w:r w:rsidRPr="005E6117">
        <w:rPr>
          <w:rFonts w:ascii="Times New Roman" w:hAnsi="Times New Roman"/>
          <w:sz w:val="26"/>
          <w:szCs w:val="26"/>
        </w:rPr>
        <w:t>ọ</w:t>
      </w:r>
      <w:r w:rsidRPr="005E6117">
        <w:rPr>
          <w:rFonts w:ascii="Times New Roman" w:hAnsi="Times New Roman"/>
          <w:sz w:val="26"/>
          <w:szCs w:val="26"/>
        </w:rPr>
        <w:t>c, bi</w:t>
      </w:r>
      <w:r w:rsidRPr="005E6117">
        <w:rPr>
          <w:rFonts w:ascii="Times New Roman" w:hAnsi="Times New Roman"/>
          <w:sz w:val="26"/>
          <w:szCs w:val="26"/>
        </w:rPr>
        <w:t>ế</w:t>
      </w:r>
      <w:r w:rsidRPr="005E6117">
        <w:rPr>
          <w:rFonts w:ascii="Times New Roman" w:hAnsi="Times New Roman"/>
          <w:sz w:val="26"/>
          <w:szCs w:val="26"/>
        </w:rPr>
        <w:t>t làm theo đi</w:t>
      </w:r>
      <w:r w:rsidRPr="005E6117">
        <w:rPr>
          <w:rFonts w:ascii="Times New Roman" w:hAnsi="Times New Roman"/>
          <w:sz w:val="26"/>
          <w:szCs w:val="26"/>
        </w:rPr>
        <w:t>ề</w:t>
      </w:r>
      <w:r w:rsidRPr="005E6117">
        <w:rPr>
          <w:rFonts w:ascii="Times New Roman" w:hAnsi="Times New Roman"/>
          <w:sz w:val="26"/>
          <w:szCs w:val="26"/>
        </w:rPr>
        <w:t>u hay l</w:t>
      </w:r>
      <w:r w:rsidRPr="005E6117">
        <w:rPr>
          <w:rFonts w:ascii="Times New Roman" w:hAnsi="Times New Roman"/>
          <w:sz w:val="26"/>
          <w:szCs w:val="26"/>
        </w:rPr>
        <w:t>ẽ</w:t>
      </w:r>
      <w:r w:rsidRPr="005E6117">
        <w:rPr>
          <w:rFonts w:ascii="Times New Roman" w:hAnsi="Times New Roman"/>
          <w:sz w:val="26"/>
          <w:szCs w:val="26"/>
        </w:rPr>
        <w:t xml:space="preserve"> ph</w:t>
      </w:r>
      <w:r w:rsidRPr="005E6117">
        <w:rPr>
          <w:rFonts w:ascii="Times New Roman" w:hAnsi="Times New Roman"/>
          <w:sz w:val="26"/>
          <w:szCs w:val="26"/>
        </w:rPr>
        <w:t>ả</w:t>
      </w:r>
      <w:r w:rsidRPr="005E6117">
        <w:rPr>
          <w:rFonts w:ascii="Times New Roman" w:hAnsi="Times New Roman"/>
          <w:sz w:val="26"/>
          <w:szCs w:val="26"/>
        </w:rPr>
        <w:t>i c</w:t>
      </w:r>
      <w:r w:rsidRPr="005E6117">
        <w:rPr>
          <w:rFonts w:ascii="Times New Roman" w:hAnsi="Times New Roman"/>
          <w:sz w:val="26"/>
          <w:szCs w:val="26"/>
        </w:rPr>
        <w:t>ủ</w:t>
      </w:r>
      <w:r w:rsidRPr="005E6117">
        <w:rPr>
          <w:rFonts w:ascii="Times New Roman" w:hAnsi="Times New Roman"/>
          <w:sz w:val="26"/>
          <w:szCs w:val="26"/>
        </w:rPr>
        <w:t>a th</w:t>
      </w:r>
      <w:r w:rsidRPr="005E6117">
        <w:rPr>
          <w:rFonts w:ascii="Times New Roman" w:hAnsi="Times New Roman"/>
          <w:sz w:val="26"/>
          <w:szCs w:val="26"/>
        </w:rPr>
        <w:t>ầ</w:t>
      </w:r>
      <w:r w:rsidRPr="005E6117">
        <w:rPr>
          <w:rFonts w:ascii="Times New Roman" w:hAnsi="Times New Roman"/>
          <w:sz w:val="26"/>
          <w:szCs w:val="26"/>
        </w:rPr>
        <w:t>y d</w:t>
      </w:r>
      <w:r w:rsidRPr="005E6117">
        <w:rPr>
          <w:rFonts w:ascii="Times New Roman" w:hAnsi="Times New Roman"/>
          <w:sz w:val="26"/>
          <w:szCs w:val="26"/>
        </w:rPr>
        <w:t>ạ</w:t>
      </w:r>
      <w:r w:rsidRPr="005E6117">
        <w:rPr>
          <w:rFonts w:ascii="Times New Roman" w:hAnsi="Times New Roman"/>
          <w:sz w:val="26"/>
          <w:szCs w:val="26"/>
        </w:rPr>
        <w:t>y. Đ</w:t>
      </w:r>
      <w:r w:rsidRPr="005E6117">
        <w:rPr>
          <w:rFonts w:ascii="Times New Roman" w:hAnsi="Times New Roman"/>
          <w:sz w:val="26"/>
          <w:szCs w:val="26"/>
        </w:rPr>
        <w:t>ố</w:t>
      </w:r>
      <w:r w:rsidRPr="005E6117">
        <w:rPr>
          <w:rFonts w:ascii="Times New Roman" w:hAnsi="Times New Roman"/>
          <w:sz w:val="26"/>
          <w:szCs w:val="26"/>
        </w:rPr>
        <w:t>i v</w:t>
      </w:r>
      <w:r w:rsidRPr="005E6117">
        <w:rPr>
          <w:rFonts w:ascii="Times New Roman" w:hAnsi="Times New Roman"/>
          <w:sz w:val="26"/>
          <w:szCs w:val="26"/>
        </w:rPr>
        <w:t>ớ</w:t>
      </w:r>
      <w:r w:rsidRPr="005E6117">
        <w:rPr>
          <w:rFonts w:ascii="Times New Roman" w:hAnsi="Times New Roman"/>
          <w:sz w:val="26"/>
          <w:szCs w:val="26"/>
        </w:rPr>
        <w:t>i gia đình, v</w:t>
      </w:r>
      <w:r w:rsidRPr="005E6117">
        <w:rPr>
          <w:rFonts w:ascii="Times New Roman" w:hAnsi="Times New Roman"/>
          <w:sz w:val="26"/>
          <w:szCs w:val="26"/>
        </w:rPr>
        <w:t>ợ</w:t>
      </w:r>
      <w:r w:rsidRPr="005E6117">
        <w:rPr>
          <w:rFonts w:ascii="Times New Roman" w:hAnsi="Times New Roman"/>
          <w:sz w:val="26"/>
          <w:szCs w:val="26"/>
        </w:rPr>
        <w:t xml:space="preserve"> con, Bác là ngư</w:t>
      </w:r>
      <w:r w:rsidRPr="005E6117">
        <w:rPr>
          <w:rFonts w:ascii="Times New Roman" w:hAnsi="Times New Roman"/>
          <w:sz w:val="26"/>
          <w:szCs w:val="26"/>
        </w:rPr>
        <w:t>ờ</w:t>
      </w:r>
      <w:r w:rsidRPr="005E6117">
        <w:rPr>
          <w:rFonts w:ascii="Times New Roman" w:hAnsi="Times New Roman"/>
          <w:sz w:val="26"/>
          <w:szCs w:val="26"/>
        </w:rPr>
        <w:t>i ch</w:t>
      </w:r>
      <w:r w:rsidRPr="005E6117">
        <w:rPr>
          <w:rFonts w:ascii="Times New Roman" w:hAnsi="Times New Roman"/>
          <w:sz w:val="26"/>
          <w:szCs w:val="26"/>
        </w:rPr>
        <w:t>ồ</w:t>
      </w:r>
      <w:r w:rsidRPr="005E6117">
        <w:rPr>
          <w:rFonts w:ascii="Times New Roman" w:hAnsi="Times New Roman"/>
          <w:sz w:val="26"/>
          <w:szCs w:val="26"/>
        </w:rPr>
        <w:t>ng, ngư</w:t>
      </w:r>
      <w:r w:rsidRPr="005E6117">
        <w:rPr>
          <w:rFonts w:ascii="Times New Roman" w:hAnsi="Times New Roman"/>
          <w:sz w:val="26"/>
          <w:szCs w:val="26"/>
        </w:rPr>
        <w:t>ờ</w:t>
      </w:r>
      <w:r w:rsidRPr="005E6117">
        <w:rPr>
          <w:rFonts w:ascii="Times New Roman" w:hAnsi="Times New Roman"/>
          <w:sz w:val="26"/>
          <w:szCs w:val="26"/>
        </w:rPr>
        <w:t>i cha có trách nhi</w:t>
      </w:r>
      <w:r w:rsidRPr="005E6117">
        <w:rPr>
          <w:rFonts w:ascii="Times New Roman" w:hAnsi="Times New Roman"/>
          <w:sz w:val="26"/>
          <w:szCs w:val="26"/>
        </w:rPr>
        <w:t>ệ</w:t>
      </w:r>
      <w:r w:rsidRPr="005E6117">
        <w:rPr>
          <w:rFonts w:ascii="Times New Roman" w:hAnsi="Times New Roman"/>
          <w:sz w:val="26"/>
          <w:szCs w:val="26"/>
        </w:rPr>
        <w:t>m, r</w:t>
      </w:r>
      <w:r w:rsidRPr="005E6117">
        <w:rPr>
          <w:rFonts w:ascii="Times New Roman" w:hAnsi="Times New Roman"/>
          <w:sz w:val="26"/>
          <w:szCs w:val="26"/>
        </w:rPr>
        <w:t>ấ</w:t>
      </w:r>
      <w:r w:rsidRPr="005E6117">
        <w:rPr>
          <w:rFonts w:ascii="Times New Roman" w:hAnsi="Times New Roman"/>
          <w:sz w:val="26"/>
          <w:szCs w:val="26"/>
        </w:rPr>
        <w:t>t m</w:t>
      </w:r>
      <w:r w:rsidRPr="005E6117">
        <w:rPr>
          <w:rFonts w:ascii="Times New Roman" w:hAnsi="Times New Roman"/>
          <w:sz w:val="26"/>
          <w:szCs w:val="26"/>
        </w:rPr>
        <w:t>ự</w:t>
      </w:r>
      <w:r w:rsidRPr="005E6117">
        <w:rPr>
          <w:rFonts w:ascii="Times New Roman" w:hAnsi="Times New Roman"/>
          <w:sz w:val="26"/>
          <w:szCs w:val="26"/>
        </w:rPr>
        <w:t>c yêu thương và th</w:t>
      </w:r>
      <w:r w:rsidRPr="005E6117">
        <w:rPr>
          <w:rFonts w:ascii="Times New Roman" w:hAnsi="Times New Roman"/>
          <w:sz w:val="26"/>
          <w:szCs w:val="26"/>
        </w:rPr>
        <w:t>ủ</w:t>
      </w:r>
      <w:r w:rsidRPr="005E6117">
        <w:rPr>
          <w:rFonts w:ascii="Times New Roman" w:hAnsi="Times New Roman"/>
          <w:sz w:val="26"/>
          <w:szCs w:val="26"/>
        </w:rPr>
        <w:t>y chung. Trong xư</w:t>
      </w:r>
      <w:r w:rsidRPr="005E6117">
        <w:rPr>
          <w:rFonts w:ascii="Times New Roman" w:hAnsi="Times New Roman"/>
          <w:sz w:val="26"/>
          <w:szCs w:val="26"/>
        </w:rPr>
        <w:t>ở</w:t>
      </w:r>
      <w:r w:rsidRPr="005E6117">
        <w:rPr>
          <w:rFonts w:ascii="Times New Roman" w:hAnsi="Times New Roman"/>
          <w:sz w:val="26"/>
          <w:szCs w:val="26"/>
        </w:rPr>
        <w:t>ng máy, Bác luôn luôn chăm sóc giúp đ</w:t>
      </w:r>
      <w:r w:rsidRPr="005E6117">
        <w:rPr>
          <w:rFonts w:ascii="Times New Roman" w:hAnsi="Times New Roman"/>
          <w:sz w:val="26"/>
          <w:szCs w:val="26"/>
        </w:rPr>
        <w:t>ỡ</w:t>
      </w:r>
      <w:r w:rsidRPr="005E6117">
        <w:rPr>
          <w:rFonts w:ascii="Times New Roman" w:hAnsi="Times New Roman"/>
          <w:sz w:val="26"/>
          <w:szCs w:val="26"/>
        </w:rPr>
        <w:t xml:space="preserve"> b</w:t>
      </w:r>
      <w:r w:rsidRPr="005E6117">
        <w:rPr>
          <w:rFonts w:ascii="Times New Roman" w:hAnsi="Times New Roman"/>
          <w:sz w:val="26"/>
          <w:szCs w:val="26"/>
        </w:rPr>
        <w:t>ạ</w:t>
      </w:r>
      <w:r w:rsidRPr="005E6117">
        <w:rPr>
          <w:rFonts w:ascii="Times New Roman" w:hAnsi="Times New Roman"/>
          <w:sz w:val="26"/>
          <w:szCs w:val="26"/>
        </w:rPr>
        <w:t>n th</w:t>
      </w:r>
      <w:r w:rsidRPr="005E6117">
        <w:rPr>
          <w:rFonts w:ascii="Times New Roman" w:hAnsi="Times New Roman"/>
          <w:sz w:val="26"/>
          <w:szCs w:val="26"/>
        </w:rPr>
        <w:t>ợ</w:t>
      </w:r>
      <w:r w:rsidRPr="005E6117">
        <w:rPr>
          <w:rFonts w:ascii="Times New Roman" w:hAnsi="Times New Roman"/>
          <w:sz w:val="26"/>
          <w:szCs w:val="26"/>
        </w:rPr>
        <w:t xml:space="preserve"> g</w:t>
      </w:r>
      <w:r w:rsidRPr="005E6117">
        <w:rPr>
          <w:rFonts w:ascii="Times New Roman" w:hAnsi="Times New Roman"/>
          <w:sz w:val="26"/>
          <w:szCs w:val="26"/>
        </w:rPr>
        <w:t>ặ</w:t>
      </w:r>
      <w:r w:rsidRPr="005E6117">
        <w:rPr>
          <w:rFonts w:ascii="Times New Roman" w:hAnsi="Times New Roman"/>
          <w:sz w:val="26"/>
          <w:szCs w:val="26"/>
        </w:rPr>
        <w:t>p</w:t>
      </w:r>
      <w:r w:rsidRPr="005E6117">
        <w:rPr>
          <w:rFonts w:ascii="Times New Roman" w:hAnsi="Times New Roman"/>
          <w:sz w:val="26"/>
          <w:szCs w:val="26"/>
        </w:rPr>
        <w:t xml:space="preserve"> khó khăn. Đ</w:t>
      </w:r>
      <w:r w:rsidRPr="005E6117">
        <w:rPr>
          <w:rFonts w:ascii="Times New Roman" w:hAnsi="Times New Roman"/>
          <w:sz w:val="26"/>
          <w:szCs w:val="26"/>
        </w:rPr>
        <w:t>ố</w:t>
      </w:r>
      <w:r w:rsidRPr="005E6117">
        <w:rPr>
          <w:rFonts w:ascii="Times New Roman" w:hAnsi="Times New Roman"/>
          <w:sz w:val="26"/>
          <w:szCs w:val="26"/>
        </w:rPr>
        <w:t>i v</w:t>
      </w:r>
      <w:r w:rsidRPr="005E6117">
        <w:rPr>
          <w:rFonts w:ascii="Times New Roman" w:hAnsi="Times New Roman"/>
          <w:sz w:val="26"/>
          <w:szCs w:val="26"/>
        </w:rPr>
        <w:t>ớ</w:t>
      </w:r>
      <w:r w:rsidRPr="005E6117">
        <w:rPr>
          <w:rFonts w:ascii="Times New Roman" w:hAnsi="Times New Roman"/>
          <w:sz w:val="26"/>
          <w:szCs w:val="26"/>
        </w:rPr>
        <w:t>i b</w:t>
      </w:r>
      <w:r w:rsidRPr="005E6117">
        <w:rPr>
          <w:rFonts w:ascii="Times New Roman" w:hAnsi="Times New Roman"/>
          <w:sz w:val="26"/>
          <w:szCs w:val="26"/>
        </w:rPr>
        <w:t>ạ</w:t>
      </w:r>
      <w:r w:rsidRPr="005E6117">
        <w:rPr>
          <w:rFonts w:ascii="Times New Roman" w:hAnsi="Times New Roman"/>
          <w:sz w:val="26"/>
          <w:szCs w:val="26"/>
        </w:rPr>
        <w:t>n cùng chi</w:t>
      </w:r>
      <w:r w:rsidRPr="005E6117">
        <w:rPr>
          <w:rFonts w:ascii="Times New Roman" w:hAnsi="Times New Roman"/>
          <w:sz w:val="26"/>
          <w:szCs w:val="26"/>
        </w:rPr>
        <w:t>ế</w:t>
      </w:r>
      <w:r w:rsidRPr="005E6117">
        <w:rPr>
          <w:rFonts w:ascii="Times New Roman" w:hAnsi="Times New Roman"/>
          <w:sz w:val="26"/>
          <w:szCs w:val="26"/>
        </w:rPr>
        <w:t>n đ</w:t>
      </w:r>
      <w:r w:rsidRPr="005E6117">
        <w:rPr>
          <w:rFonts w:ascii="Times New Roman" w:hAnsi="Times New Roman"/>
          <w:sz w:val="26"/>
          <w:szCs w:val="26"/>
        </w:rPr>
        <w:t>ấ</w:t>
      </w:r>
      <w:r w:rsidRPr="005E6117">
        <w:rPr>
          <w:rFonts w:ascii="Times New Roman" w:hAnsi="Times New Roman"/>
          <w:sz w:val="26"/>
          <w:szCs w:val="26"/>
        </w:rPr>
        <w:t>u, Bác quan tâm chu đáo. S</w:t>
      </w:r>
      <w:r w:rsidRPr="005E6117">
        <w:rPr>
          <w:rFonts w:ascii="Times New Roman" w:hAnsi="Times New Roman"/>
          <w:sz w:val="26"/>
          <w:szCs w:val="26"/>
        </w:rPr>
        <w:t>ố</w:t>
      </w:r>
      <w:r w:rsidRPr="005E6117">
        <w:rPr>
          <w:rFonts w:ascii="Times New Roman" w:hAnsi="Times New Roman"/>
          <w:sz w:val="26"/>
          <w:szCs w:val="26"/>
        </w:rPr>
        <w:t xml:space="preserve">ng </w:t>
      </w:r>
      <w:r w:rsidRPr="005E6117">
        <w:rPr>
          <w:rFonts w:ascii="Times New Roman" w:hAnsi="Times New Roman"/>
          <w:sz w:val="26"/>
          <w:szCs w:val="26"/>
        </w:rPr>
        <w:t>ở</w:t>
      </w:r>
      <w:r w:rsidRPr="005E6117">
        <w:rPr>
          <w:rFonts w:ascii="Times New Roman" w:hAnsi="Times New Roman"/>
          <w:sz w:val="26"/>
          <w:szCs w:val="26"/>
        </w:rPr>
        <w:t xml:space="preserve"> nư</w:t>
      </w:r>
      <w:r w:rsidRPr="005E6117">
        <w:rPr>
          <w:rFonts w:ascii="Times New Roman" w:hAnsi="Times New Roman"/>
          <w:sz w:val="26"/>
          <w:szCs w:val="26"/>
        </w:rPr>
        <w:t>ớ</w:t>
      </w:r>
      <w:r w:rsidRPr="005E6117">
        <w:rPr>
          <w:rFonts w:ascii="Times New Roman" w:hAnsi="Times New Roman"/>
          <w:sz w:val="26"/>
          <w:szCs w:val="26"/>
        </w:rPr>
        <w:t>c ngoài, Bác ngày đêm nghĩ v</w:t>
      </w:r>
      <w:r w:rsidRPr="005E6117">
        <w:rPr>
          <w:rFonts w:ascii="Times New Roman" w:hAnsi="Times New Roman"/>
          <w:sz w:val="26"/>
          <w:szCs w:val="26"/>
        </w:rPr>
        <w:t>ề</w:t>
      </w:r>
      <w:r w:rsidRPr="005E6117">
        <w:rPr>
          <w:rFonts w:ascii="Times New Roman" w:hAnsi="Times New Roman"/>
          <w:sz w:val="26"/>
          <w:szCs w:val="26"/>
        </w:rPr>
        <w:t xml:space="preserve"> T</w:t>
      </w:r>
      <w:r w:rsidRPr="005E6117">
        <w:rPr>
          <w:rFonts w:ascii="Times New Roman" w:hAnsi="Times New Roman"/>
          <w:sz w:val="26"/>
          <w:szCs w:val="26"/>
        </w:rPr>
        <w:t>ổ</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ra mi</w:t>
      </w:r>
      <w:r w:rsidRPr="005E6117">
        <w:rPr>
          <w:rFonts w:ascii="Times New Roman" w:hAnsi="Times New Roman"/>
          <w:sz w:val="26"/>
          <w:szCs w:val="26"/>
        </w:rPr>
        <w:t>ề</w:t>
      </w:r>
      <w:r w:rsidRPr="005E6117">
        <w:rPr>
          <w:rFonts w:ascii="Times New Roman" w:hAnsi="Times New Roman"/>
          <w:sz w:val="26"/>
          <w:szCs w:val="26"/>
        </w:rPr>
        <w:t>n B</w:t>
      </w:r>
      <w:r w:rsidRPr="005E6117">
        <w:rPr>
          <w:rFonts w:ascii="Times New Roman" w:hAnsi="Times New Roman"/>
          <w:sz w:val="26"/>
          <w:szCs w:val="26"/>
        </w:rPr>
        <w:t>ắ</w:t>
      </w:r>
      <w:r w:rsidRPr="005E6117">
        <w:rPr>
          <w:rFonts w:ascii="Times New Roman" w:hAnsi="Times New Roman"/>
          <w:sz w:val="26"/>
          <w:szCs w:val="26"/>
        </w:rPr>
        <w:t>c, luôn thương nh</w:t>
      </w:r>
      <w:r w:rsidRPr="005E6117">
        <w:rPr>
          <w:rFonts w:ascii="Times New Roman" w:hAnsi="Times New Roman"/>
          <w:sz w:val="26"/>
          <w:szCs w:val="26"/>
        </w:rPr>
        <w:t>ớ</w:t>
      </w:r>
      <w:r w:rsidRPr="005E6117">
        <w:rPr>
          <w:rFonts w:ascii="Times New Roman" w:hAnsi="Times New Roman"/>
          <w:sz w:val="26"/>
          <w:szCs w:val="26"/>
        </w:rPr>
        <w:t xml:space="preserve"> đ</w:t>
      </w:r>
      <w:r w:rsidRPr="005E6117">
        <w:rPr>
          <w:rFonts w:ascii="Times New Roman" w:hAnsi="Times New Roman"/>
          <w:sz w:val="26"/>
          <w:szCs w:val="26"/>
        </w:rPr>
        <w:t>ồ</w:t>
      </w:r>
      <w:r w:rsidRPr="005E6117">
        <w:rPr>
          <w:rFonts w:ascii="Times New Roman" w:hAnsi="Times New Roman"/>
          <w:sz w:val="26"/>
          <w:szCs w:val="26"/>
        </w:rPr>
        <w:t>ng bào mi</w:t>
      </w:r>
      <w:r w:rsidRPr="005E6117">
        <w:rPr>
          <w:rFonts w:ascii="Times New Roman" w:hAnsi="Times New Roman"/>
          <w:sz w:val="26"/>
          <w:szCs w:val="26"/>
        </w:rPr>
        <w:t>ề</w:t>
      </w:r>
      <w:r w:rsidRPr="005E6117">
        <w:rPr>
          <w:rFonts w:ascii="Times New Roman" w:hAnsi="Times New Roman"/>
          <w:sz w:val="26"/>
          <w:szCs w:val="26"/>
        </w:rPr>
        <w:t>n nam. Trong trí nh</w:t>
      </w:r>
      <w:r w:rsidRPr="005E6117">
        <w:rPr>
          <w:rFonts w:ascii="Times New Roman" w:hAnsi="Times New Roman"/>
          <w:sz w:val="26"/>
          <w:szCs w:val="26"/>
        </w:rPr>
        <w:t>ớ</w:t>
      </w:r>
      <w:r w:rsidRPr="005E6117">
        <w:rPr>
          <w:rFonts w:ascii="Times New Roman" w:hAnsi="Times New Roman"/>
          <w:sz w:val="26"/>
          <w:szCs w:val="26"/>
        </w:rPr>
        <w:t xml:space="preserve"> c</w:t>
      </w:r>
      <w:r w:rsidRPr="005E6117">
        <w:rPr>
          <w:rFonts w:ascii="Times New Roman" w:hAnsi="Times New Roman"/>
          <w:sz w:val="26"/>
          <w:szCs w:val="26"/>
        </w:rPr>
        <w:t>ủ</w:t>
      </w:r>
      <w:r w:rsidRPr="005E6117">
        <w:rPr>
          <w:rFonts w:ascii="Times New Roman" w:hAnsi="Times New Roman"/>
          <w:sz w:val="26"/>
          <w:szCs w:val="26"/>
        </w:rPr>
        <w:t>a ngư</w:t>
      </w:r>
      <w:r w:rsidRPr="005E6117">
        <w:rPr>
          <w:rFonts w:ascii="Times New Roman" w:hAnsi="Times New Roman"/>
          <w:sz w:val="26"/>
          <w:szCs w:val="26"/>
        </w:rPr>
        <w:t>ờ</w:t>
      </w:r>
      <w:r w:rsidRPr="005E6117">
        <w:rPr>
          <w:rFonts w:ascii="Times New Roman" w:hAnsi="Times New Roman"/>
          <w:sz w:val="26"/>
          <w:szCs w:val="26"/>
        </w:rPr>
        <w:t>i dân An Giang, Bác Tôn là ngư</w:t>
      </w:r>
      <w:r w:rsidRPr="005E6117">
        <w:rPr>
          <w:rFonts w:ascii="Times New Roman" w:hAnsi="Times New Roman"/>
          <w:sz w:val="26"/>
          <w:szCs w:val="26"/>
        </w:rPr>
        <w:t>ờ</w:t>
      </w:r>
      <w:r w:rsidRPr="005E6117">
        <w:rPr>
          <w:rFonts w:ascii="Times New Roman" w:hAnsi="Times New Roman"/>
          <w:sz w:val="26"/>
          <w:szCs w:val="26"/>
        </w:rPr>
        <w:t>i có đôi m</w:t>
      </w:r>
      <w:r w:rsidRPr="005E6117">
        <w:rPr>
          <w:rFonts w:ascii="Times New Roman" w:hAnsi="Times New Roman"/>
          <w:sz w:val="26"/>
          <w:szCs w:val="26"/>
        </w:rPr>
        <w:t>ắ</w:t>
      </w:r>
      <w:r w:rsidRPr="005E6117">
        <w:rPr>
          <w:rFonts w:ascii="Times New Roman" w:hAnsi="Times New Roman"/>
          <w:sz w:val="26"/>
          <w:szCs w:val="26"/>
        </w:rPr>
        <w:t>t sáng, tác phong hi</w:t>
      </w:r>
      <w:r w:rsidRPr="005E6117">
        <w:rPr>
          <w:rFonts w:ascii="Times New Roman" w:hAnsi="Times New Roman"/>
          <w:sz w:val="26"/>
          <w:szCs w:val="26"/>
        </w:rPr>
        <w:t>ề</w:t>
      </w:r>
      <w:r w:rsidRPr="005E6117">
        <w:rPr>
          <w:rFonts w:ascii="Times New Roman" w:hAnsi="Times New Roman"/>
          <w:sz w:val="26"/>
          <w:szCs w:val="26"/>
        </w:rPr>
        <w:t>n hòa, nh</w:t>
      </w:r>
      <w:r w:rsidRPr="005E6117">
        <w:rPr>
          <w:rFonts w:ascii="Times New Roman" w:hAnsi="Times New Roman"/>
          <w:sz w:val="26"/>
          <w:szCs w:val="26"/>
        </w:rPr>
        <w:t>ỏ</w:t>
      </w:r>
      <w:r w:rsidRPr="005E6117">
        <w:rPr>
          <w:rFonts w:ascii="Times New Roman" w:hAnsi="Times New Roman"/>
          <w:sz w:val="26"/>
          <w:szCs w:val="26"/>
        </w:rPr>
        <w:t xml:space="preserve"> nh</w:t>
      </w:r>
      <w:r w:rsidRPr="005E6117">
        <w:rPr>
          <w:rFonts w:ascii="Times New Roman" w:hAnsi="Times New Roman"/>
          <w:sz w:val="26"/>
          <w:szCs w:val="26"/>
        </w:rPr>
        <w:t>ẹ</w:t>
      </w:r>
      <w:r w:rsidRPr="005E6117">
        <w:rPr>
          <w:rFonts w:ascii="Times New Roman" w:hAnsi="Times New Roman"/>
          <w:sz w:val="26"/>
          <w:szCs w:val="26"/>
        </w:rPr>
        <w:t xml:space="preserve"> mà sâu s</w:t>
      </w:r>
      <w:r w:rsidRPr="005E6117">
        <w:rPr>
          <w:rFonts w:ascii="Times New Roman" w:hAnsi="Times New Roman"/>
          <w:sz w:val="26"/>
          <w:szCs w:val="26"/>
        </w:rPr>
        <w:t>ắ</w:t>
      </w:r>
      <w:r w:rsidRPr="005E6117">
        <w:rPr>
          <w:rFonts w:ascii="Times New Roman" w:hAnsi="Times New Roman"/>
          <w:sz w:val="26"/>
          <w:szCs w:val="26"/>
        </w:rPr>
        <w:t>c, nh</w:t>
      </w:r>
      <w:r w:rsidRPr="005E6117">
        <w:rPr>
          <w:rFonts w:ascii="Times New Roman" w:hAnsi="Times New Roman"/>
          <w:sz w:val="26"/>
          <w:szCs w:val="26"/>
        </w:rPr>
        <w:t>ớ</w:t>
      </w:r>
      <w:r w:rsidRPr="005E6117">
        <w:rPr>
          <w:rFonts w:ascii="Times New Roman" w:hAnsi="Times New Roman"/>
          <w:sz w:val="26"/>
          <w:szCs w:val="26"/>
        </w:rPr>
        <w:t xml:space="preserve"> b</w:t>
      </w:r>
      <w:r w:rsidRPr="005E6117">
        <w:rPr>
          <w:rFonts w:ascii="Times New Roman" w:hAnsi="Times New Roman"/>
          <w:sz w:val="26"/>
          <w:szCs w:val="26"/>
        </w:rPr>
        <w:t>ộ</w:t>
      </w:r>
      <w:r w:rsidRPr="005E6117">
        <w:rPr>
          <w:rFonts w:ascii="Times New Roman" w:hAnsi="Times New Roman"/>
          <w:sz w:val="26"/>
          <w:szCs w:val="26"/>
        </w:rPr>
        <w:t xml:space="preserve"> qu</w:t>
      </w:r>
      <w:r w:rsidRPr="005E6117">
        <w:rPr>
          <w:rFonts w:ascii="Times New Roman" w:hAnsi="Times New Roman"/>
          <w:sz w:val="26"/>
          <w:szCs w:val="26"/>
        </w:rPr>
        <w:t>ầ</w:t>
      </w:r>
      <w:r w:rsidRPr="005E6117">
        <w:rPr>
          <w:rFonts w:ascii="Times New Roman" w:hAnsi="Times New Roman"/>
          <w:sz w:val="26"/>
          <w:szCs w:val="26"/>
        </w:rPr>
        <w:t>n áo b</w:t>
      </w:r>
      <w:r w:rsidRPr="005E6117">
        <w:rPr>
          <w:rFonts w:ascii="Times New Roman" w:hAnsi="Times New Roman"/>
          <w:sz w:val="26"/>
          <w:szCs w:val="26"/>
        </w:rPr>
        <w:t>ạ</w:t>
      </w:r>
      <w:r w:rsidRPr="005E6117">
        <w:rPr>
          <w:rFonts w:ascii="Times New Roman" w:hAnsi="Times New Roman"/>
          <w:sz w:val="26"/>
          <w:szCs w:val="26"/>
        </w:rPr>
        <w:t>c màu c</w:t>
      </w:r>
      <w:r w:rsidRPr="005E6117">
        <w:rPr>
          <w:rFonts w:ascii="Times New Roman" w:hAnsi="Times New Roman"/>
          <w:sz w:val="26"/>
          <w:szCs w:val="26"/>
        </w:rPr>
        <w:t>ủ</w:t>
      </w:r>
      <w:r w:rsidRPr="005E6117">
        <w:rPr>
          <w:rFonts w:ascii="Times New Roman" w:hAnsi="Times New Roman"/>
          <w:sz w:val="26"/>
          <w:szCs w:val="26"/>
        </w:rPr>
        <w:t>a v</w:t>
      </w:r>
      <w:r w:rsidRPr="005E6117">
        <w:rPr>
          <w:rFonts w:ascii="Times New Roman" w:hAnsi="Times New Roman"/>
          <w:sz w:val="26"/>
          <w:szCs w:val="26"/>
        </w:rPr>
        <w:t>ị</w:t>
      </w:r>
      <w:r w:rsidRPr="005E6117">
        <w:rPr>
          <w:rFonts w:ascii="Times New Roman" w:hAnsi="Times New Roman"/>
          <w:sz w:val="26"/>
          <w:szCs w:val="26"/>
        </w:rPr>
        <w:t xml:space="preserve">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khi v</w:t>
      </w:r>
      <w:r w:rsidRPr="005E6117">
        <w:rPr>
          <w:rFonts w:ascii="Times New Roman" w:hAnsi="Times New Roman"/>
          <w:sz w:val="26"/>
          <w:szCs w:val="26"/>
        </w:rPr>
        <w:t>ề</w:t>
      </w:r>
      <w:r w:rsidRPr="005E6117">
        <w:rPr>
          <w:rFonts w:ascii="Times New Roman" w:hAnsi="Times New Roman"/>
          <w:sz w:val="26"/>
          <w:szCs w:val="26"/>
        </w:rPr>
        <w:t xml:space="preserve"> thăm quê, nh</w:t>
      </w:r>
      <w:r w:rsidRPr="005E6117">
        <w:rPr>
          <w:rFonts w:ascii="Times New Roman" w:hAnsi="Times New Roman"/>
          <w:sz w:val="26"/>
          <w:szCs w:val="26"/>
        </w:rPr>
        <w:t>ớ</w:t>
      </w:r>
      <w:r w:rsidRPr="005E6117">
        <w:rPr>
          <w:rFonts w:ascii="Times New Roman" w:hAnsi="Times New Roman"/>
          <w:sz w:val="26"/>
          <w:szCs w:val="26"/>
        </w:rPr>
        <w:t xml:space="preserve"> m</w:t>
      </w:r>
      <w:r w:rsidRPr="005E6117">
        <w:rPr>
          <w:rFonts w:ascii="Times New Roman" w:hAnsi="Times New Roman"/>
          <w:sz w:val="26"/>
          <w:szCs w:val="26"/>
        </w:rPr>
        <w:t>ộ</w:t>
      </w:r>
      <w:r w:rsidRPr="005E6117">
        <w:rPr>
          <w:rFonts w:ascii="Times New Roman" w:hAnsi="Times New Roman"/>
          <w:sz w:val="26"/>
          <w:szCs w:val="26"/>
        </w:rPr>
        <w:t>t con ngư</w:t>
      </w:r>
      <w:r w:rsidRPr="005E6117">
        <w:rPr>
          <w:rFonts w:ascii="Times New Roman" w:hAnsi="Times New Roman"/>
          <w:sz w:val="26"/>
          <w:szCs w:val="26"/>
        </w:rPr>
        <w:t>ờ</w:t>
      </w:r>
      <w:r w:rsidRPr="005E6117">
        <w:rPr>
          <w:rFonts w:ascii="Times New Roman" w:hAnsi="Times New Roman"/>
          <w:sz w:val="26"/>
          <w:szCs w:val="26"/>
        </w:rPr>
        <w:t>i d</w:t>
      </w:r>
      <w:r w:rsidRPr="005E6117">
        <w:rPr>
          <w:rFonts w:ascii="Times New Roman" w:hAnsi="Times New Roman"/>
          <w:sz w:val="26"/>
          <w:szCs w:val="26"/>
        </w:rPr>
        <w:t>ễ</w:t>
      </w:r>
      <w:r w:rsidRPr="005E6117">
        <w:rPr>
          <w:rFonts w:ascii="Times New Roman" w:hAnsi="Times New Roman"/>
          <w:sz w:val="26"/>
          <w:szCs w:val="26"/>
        </w:rPr>
        <w:t xml:space="preserve"> m</w:t>
      </w:r>
      <w:r w:rsidRPr="005E6117">
        <w:rPr>
          <w:rFonts w:ascii="Times New Roman" w:hAnsi="Times New Roman"/>
          <w:sz w:val="26"/>
          <w:szCs w:val="26"/>
        </w:rPr>
        <w:t>ế</w:t>
      </w:r>
      <w:r w:rsidRPr="005E6117">
        <w:rPr>
          <w:rFonts w:ascii="Times New Roman" w:hAnsi="Times New Roman"/>
          <w:sz w:val="26"/>
          <w:szCs w:val="26"/>
        </w:rPr>
        <w:t>n có s</w:t>
      </w:r>
      <w:r w:rsidRPr="005E6117">
        <w:rPr>
          <w:rFonts w:ascii="Times New Roman" w:hAnsi="Times New Roman"/>
          <w:sz w:val="26"/>
          <w:szCs w:val="26"/>
        </w:rPr>
        <w:t>ứ</w:t>
      </w:r>
      <w:r w:rsidRPr="005E6117">
        <w:rPr>
          <w:rFonts w:ascii="Times New Roman" w:hAnsi="Times New Roman"/>
          <w:sz w:val="26"/>
          <w:szCs w:val="26"/>
        </w:rPr>
        <w:t>c cu</w:t>
      </w:r>
      <w:r w:rsidRPr="005E6117">
        <w:rPr>
          <w:rFonts w:ascii="Times New Roman" w:hAnsi="Times New Roman"/>
          <w:sz w:val="26"/>
          <w:szCs w:val="26"/>
        </w:rPr>
        <w:t>ố</w:t>
      </w:r>
      <w:r w:rsidRPr="005E6117">
        <w:rPr>
          <w:rFonts w:ascii="Times New Roman" w:hAnsi="Times New Roman"/>
          <w:sz w:val="26"/>
          <w:szCs w:val="26"/>
        </w:rPr>
        <w:t>n hút – m</w:t>
      </w:r>
      <w:r w:rsidRPr="005E6117">
        <w:rPr>
          <w:rFonts w:ascii="Times New Roman" w:hAnsi="Times New Roman"/>
          <w:sz w:val="26"/>
          <w:szCs w:val="26"/>
        </w:rPr>
        <w:t>ộ</w:t>
      </w:r>
      <w:r w:rsidRPr="005E6117">
        <w:rPr>
          <w:rFonts w:ascii="Times New Roman" w:hAnsi="Times New Roman"/>
          <w:sz w:val="26"/>
          <w:szCs w:val="26"/>
        </w:rPr>
        <w:t>t s</w:t>
      </w:r>
      <w:r w:rsidRPr="005E6117">
        <w:rPr>
          <w:rFonts w:ascii="Times New Roman" w:hAnsi="Times New Roman"/>
          <w:sz w:val="26"/>
          <w:szCs w:val="26"/>
        </w:rPr>
        <w:t>ứ</w:t>
      </w:r>
      <w:r w:rsidRPr="005E6117">
        <w:rPr>
          <w:rFonts w:ascii="Times New Roman" w:hAnsi="Times New Roman"/>
          <w:sz w:val="26"/>
          <w:szCs w:val="26"/>
        </w:rPr>
        <w:t>c cu</w:t>
      </w:r>
      <w:r w:rsidRPr="005E6117">
        <w:rPr>
          <w:rFonts w:ascii="Times New Roman" w:hAnsi="Times New Roman"/>
          <w:sz w:val="26"/>
          <w:szCs w:val="26"/>
        </w:rPr>
        <w:t>ố</w:t>
      </w:r>
      <w:r w:rsidRPr="005E6117">
        <w:rPr>
          <w:rFonts w:ascii="Times New Roman" w:hAnsi="Times New Roman"/>
          <w:sz w:val="26"/>
          <w:szCs w:val="26"/>
        </w:rPr>
        <w:t>n hút có ngu</w:t>
      </w:r>
      <w:r w:rsidRPr="005E6117">
        <w:rPr>
          <w:rFonts w:ascii="Times New Roman" w:hAnsi="Times New Roman"/>
          <w:sz w:val="26"/>
          <w:szCs w:val="26"/>
        </w:rPr>
        <w:t>ồ</w:t>
      </w:r>
      <w:r w:rsidRPr="005E6117">
        <w:rPr>
          <w:rFonts w:ascii="Times New Roman" w:hAnsi="Times New Roman"/>
          <w:sz w:val="26"/>
          <w:szCs w:val="26"/>
        </w:rPr>
        <w:t>n g</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ừ</w:t>
      </w:r>
      <w:r w:rsidRPr="005E6117">
        <w:rPr>
          <w:rFonts w:ascii="Times New Roman" w:hAnsi="Times New Roman"/>
          <w:sz w:val="26"/>
          <w:szCs w:val="26"/>
        </w:rPr>
        <w:t xml:space="preserve"> tình c</w:t>
      </w:r>
      <w:r w:rsidRPr="005E6117">
        <w:rPr>
          <w:rFonts w:ascii="Times New Roman" w:hAnsi="Times New Roman"/>
          <w:sz w:val="26"/>
          <w:szCs w:val="26"/>
        </w:rPr>
        <w:t>ả</w:t>
      </w:r>
      <w:r w:rsidRPr="005E6117">
        <w:rPr>
          <w:rFonts w:ascii="Times New Roman" w:hAnsi="Times New Roman"/>
          <w:sz w:val="26"/>
          <w:szCs w:val="26"/>
        </w:rPr>
        <w:t>m chân thành, sâu l</w:t>
      </w:r>
      <w:r w:rsidRPr="005E6117">
        <w:rPr>
          <w:rFonts w:ascii="Times New Roman" w:hAnsi="Times New Roman"/>
          <w:sz w:val="26"/>
          <w:szCs w:val="26"/>
        </w:rPr>
        <w:t>ắ</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Ngư</w:t>
      </w:r>
      <w:r w:rsidRPr="005E6117">
        <w:rPr>
          <w:rFonts w:ascii="Times New Roman" w:hAnsi="Times New Roman"/>
          <w:sz w:val="26"/>
          <w:szCs w:val="26"/>
        </w:rPr>
        <w:t>ờ</w:t>
      </w:r>
      <w:r w:rsidRPr="005E6117">
        <w:rPr>
          <w:rFonts w:ascii="Times New Roman" w:hAnsi="Times New Roman"/>
          <w:sz w:val="26"/>
          <w:szCs w:val="26"/>
        </w:rPr>
        <w:t>i. M</w:t>
      </w:r>
      <w:r w:rsidRPr="005E6117">
        <w:rPr>
          <w:rFonts w:ascii="Times New Roman" w:hAnsi="Times New Roman"/>
          <w:sz w:val="26"/>
          <w:szCs w:val="26"/>
        </w:rPr>
        <w:t>ộ</w:t>
      </w:r>
      <w:r w:rsidRPr="005E6117">
        <w:rPr>
          <w:rFonts w:ascii="Times New Roman" w:hAnsi="Times New Roman"/>
          <w:sz w:val="26"/>
          <w:szCs w:val="26"/>
        </w:rPr>
        <w:t>t t</w:t>
      </w:r>
      <w:r w:rsidRPr="005E6117">
        <w:rPr>
          <w:rFonts w:ascii="Times New Roman" w:hAnsi="Times New Roman"/>
          <w:sz w:val="26"/>
          <w:szCs w:val="26"/>
        </w:rPr>
        <w:t>ấ</w:t>
      </w:r>
      <w:r w:rsidRPr="005E6117">
        <w:rPr>
          <w:rFonts w:ascii="Times New Roman" w:hAnsi="Times New Roman"/>
          <w:sz w:val="26"/>
          <w:szCs w:val="26"/>
        </w:rPr>
        <w:t>m lòng cao c</w:t>
      </w:r>
      <w:r w:rsidRPr="005E6117">
        <w:rPr>
          <w:rFonts w:ascii="Times New Roman" w:hAnsi="Times New Roman"/>
          <w:sz w:val="26"/>
          <w:szCs w:val="26"/>
        </w:rPr>
        <w:t>ả</w:t>
      </w:r>
      <w:r w:rsidRPr="005E6117">
        <w:rPr>
          <w:rFonts w:ascii="Times New Roman" w:hAnsi="Times New Roman"/>
          <w:sz w:val="26"/>
          <w:szCs w:val="26"/>
        </w:rPr>
        <w:t xml:space="preserve">  không ch</w:t>
      </w:r>
      <w:r w:rsidRPr="005E6117">
        <w:rPr>
          <w:rFonts w:ascii="Times New Roman" w:hAnsi="Times New Roman"/>
          <w:sz w:val="26"/>
          <w:szCs w:val="26"/>
        </w:rPr>
        <w:t>ỉ</w:t>
      </w:r>
      <w:r w:rsidRPr="005E6117">
        <w:rPr>
          <w:rFonts w:ascii="Times New Roman" w:hAnsi="Times New Roman"/>
          <w:sz w:val="26"/>
          <w:szCs w:val="26"/>
        </w:rPr>
        <w:t xml:space="preserve"> khi</w:t>
      </w:r>
      <w:r w:rsidRPr="005E6117">
        <w:rPr>
          <w:rFonts w:ascii="Times New Roman" w:hAnsi="Times New Roman"/>
          <w:sz w:val="26"/>
          <w:szCs w:val="26"/>
        </w:rPr>
        <w:t>ế</w:t>
      </w:r>
      <w:r w:rsidRPr="005E6117">
        <w:rPr>
          <w:rFonts w:ascii="Times New Roman" w:hAnsi="Times New Roman"/>
          <w:sz w:val="26"/>
          <w:szCs w:val="26"/>
        </w:rPr>
        <w:t>n nhân dân Vi</w:t>
      </w:r>
      <w:r w:rsidRPr="005E6117">
        <w:rPr>
          <w:rFonts w:ascii="Times New Roman" w:hAnsi="Times New Roman"/>
          <w:sz w:val="26"/>
          <w:szCs w:val="26"/>
        </w:rPr>
        <w:t>ệ</w:t>
      </w:r>
      <w:r w:rsidRPr="005E6117">
        <w:rPr>
          <w:rFonts w:ascii="Times New Roman" w:hAnsi="Times New Roman"/>
          <w:sz w:val="26"/>
          <w:szCs w:val="26"/>
        </w:rPr>
        <w:t>t Nam t</w:t>
      </w:r>
      <w:r w:rsidRPr="005E6117">
        <w:rPr>
          <w:rFonts w:ascii="Times New Roman" w:hAnsi="Times New Roman"/>
          <w:sz w:val="26"/>
          <w:szCs w:val="26"/>
        </w:rPr>
        <w:t>ự</w:t>
      </w:r>
      <w:r w:rsidRPr="005E6117">
        <w:rPr>
          <w:rFonts w:ascii="Times New Roman" w:hAnsi="Times New Roman"/>
          <w:sz w:val="26"/>
          <w:szCs w:val="26"/>
        </w:rPr>
        <w:t xml:space="preserve"> hào mà</w:t>
      </w:r>
      <w:r w:rsidRPr="005E6117">
        <w:rPr>
          <w:rFonts w:ascii="Times New Roman" w:hAnsi="Times New Roman"/>
          <w:sz w:val="26"/>
          <w:szCs w:val="26"/>
        </w:rPr>
        <w:t xml:space="preserve"> còn ngư</w:t>
      </w:r>
      <w:r w:rsidRPr="005E6117">
        <w:rPr>
          <w:rFonts w:ascii="Times New Roman" w:hAnsi="Times New Roman"/>
          <w:sz w:val="26"/>
          <w:szCs w:val="26"/>
        </w:rPr>
        <w:t>ỡ</w:t>
      </w:r>
      <w:r w:rsidRPr="005E6117">
        <w:rPr>
          <w:rFonts w:ascii="Times New Roman" w:hAnsi="Times New Roman"/>
          <w:sz w:val="26"/>
          <w:szCs w:val="26"/>
        </w:rPr>
        <w:t>ng m</w:t>
      </w:r>
      <w:r w:rsidRPr="005E6117">
        <w:rPr>
          <w:rFonts w:ascii="Times New Roman" w:hAnsi="Times New Roman"/>
          <w:sz w:val="26"/>
          <w:szCs w:val="26"/>
        </w:rPr>
        <w:t>ộ</w:t>
      </w:r>
      <w:r w:rsidRPr="005E6117">
        <w:rPr>
          <w:rFonts w:ascii="Times New Roman" w:hAnsi="Times New Roman"/>
          <w:sz w:val="26"/>
          <w:szCs w:val="26"/>
        </w:rPr>
        <w:t>, như m</w:t>
      </w:r>
      <w:r w:rsidRPr="005E6117">
        <w:rPr>
          <w:rFonts w:ascii="Times New Roman" w:hAnsi="Times New Roman"/>
          <w:sz w:val="26"/>
          <w:szCs w:val="26"/>
        </w:rPr>
        <w:t>ộ</w:t>
      </w:r>
      <w:r w:rsidRPr="005E6117">
        <w:rPr>
          <w:rFonts w:ascii="Times New Roman" w:hAnsi="Times New Roman"/>
          <w:sz w:val="26"/>
          <w:szCs w:val="26"/>
        </w:rPr>
        <w:t>t t</w:t>
      </w:r>
      <w:r w:rsidRPr="005E6117">
        <w:rPr>
          <w:rFonts w:ascii="Times New Roman" w:hAnsi="Times New Roman"/>
          <w:sz w:val="26"/>
          <w:szCs w:val="26"/>
        </w:rPr>
        <w:t>ấ</w:t>
      </w:r>
      <w:r w:rsidRPr="005E6117">
        <w:rPr>
          <w:rFonts w:ascii="Times New Roman" w:hAnsi="Times New Roman"/>
          <w:sz w:val="26"/>
          <w:szCs w:val="26"/>
        </w:rPr>
        <w:t>m gương sáng ng</w:t>
      </w:r>
      <w:r w:rsidRPr="005E6117">
        <w:rPr>
          <w:rFonts w:ascii="Times New Roman" w:hAnsi="Times New Roman"/>
          <w:sz w:val="26"/>
          <w:szCs w:val="26"/>
        </w:rPr>
        <w:t>ờ</w:t>
      </w:r>
      <w:r w:rsidRPr="005E6117">
        <w:rPr>
          <w:rFonts w:ascii="Times New Roman" w:hAnsi="Times New Roman"/>
          <w:sz w:val="26"/>
          <w:szCs w:val="26"/>
        </w:rPr>
        <w:t>i đ</w:t>
      </w:r>
      <w:r w:rsidRPr="005E6117">
        <w:rPr>
          <w:rFonts w:ascii="Times New Roman" w:hAnsi="Times New Roman"/>
          <w:sz w:val="26"/>
          <w:szCs w:val="26"/>
        </w:rPr>
        <w:t>ể</w:t>
      </w:r>
      <w:r w:rsidRPr="005E6117">
        <w:rPr>
          <w:rFonts w:ascii="Times New Roman" w:hAnsi="Times New Roman"/>
          <w:sz w:val="26"/>
          <w:szCs w:val="26"/>
        </w:rPr>
        <w:t xml:space="preserve"> h</w:t>
      </w:r>
      <w:r w:rsidRPr="005E6117">
        <w:rPr>
          <w:rFonts w:ascii="Times New Roman" w:hAnsi="Times New Roman"/>
          <w:sz w:val="26"/>
          <w:szCs w:val="26"/>
        </w:rPr>
        <w:t>ọ</w:t>
      </w:r>
      <w:r w:rsidRPr="005E6117">
        <w:rPr>
          <w:rFonts w:ascii="Times New Roman" w:hAnsi="Times New Roman"/>
          <w:sz w:val="26"/>
          <w:szCs w:val="26"/>
        </w:rPr>
        <w:t>c t</w:t>
      </w:r>
      <w:r w:rsidRPr="005E6117">
        <w:rPr>
          <w:rFonts w:ascii="Times New Roman" w:hAnsi="Times New Roman"/>
          <w:sz w:val="26"/>
          <w:szCs w:val="26"/>
        </w:rPr>
        <w:t>ậ</w:t>
      </w:r>
      <w:r w:rsidRPr="005E6117">
        <w:rPr>
          <w:rFonts w:ascii="Times New Roman" w:hAnsi="Times New Roman"/>
          <w:sz w:val="26"/>
          <w:szCs w:val="26"/>
        </w:rPr>
        <w:t xml:space="preserve">p , nói </w:t>
      </w:r>
      <w:r w:rsidRPr="005E6117">
        <w:rPr>
          <w:rFonts w:ascii="Times New Roman" w:hAnsi="Times New Roman"/>
          <w:sz w:val="26"/>
          <w:szCs w:val="26"/>
        </w:rPr>
        <w:lastRenderedPageBreak/>
        <w:t>theo . Bác Tôn đã  s</w:t>
      </w:r>
      <w:r w:rsidRPr="005E6117">
        <w:rPr>
          <w:rFonts w:ascii="Times New Roman" w:hAnsi="Times New Roman"/>
          <w:sz w:val="26"/>
          <w:szCs w:val="26"/>
        </w:rPr>
        <w:t>ố</w:t>
      </w:r>
      <w:r w:rsidRPr="005E6117">
        <w:rPr>
          <w:rFonts w:ascii="Times New Roman" w:hAnsi="Times New Roman"/>
          <w:sz w:val="26"/>
          <w:szCs w:val="26"/>
        </w:rPr>
        <w:t>ng liêm khi</w:t>
      </w:r>
      <w:r w:rsidRPr="005E6117">
        <w:rPr>
          <w:rFonts w:ascii="Times New Roman" w:hAnsi="Times New Roman"/>
          <w:sz w:val="26"/>
          <w:szCs w:val="26"/>
        </w:rPr>
        <w:t>ế</w:t>
      </w:r>
      <w:r w:rsidRPr="005E6117">
        <w:rPr>
          <w:rFonts w:ascii="Times New Roman" w:hAnsi="Times New Roman"/>
          <w:sz w:val="26"/>
          <w:szCs w:val="26"/>
        </w:rPr>
        <w:t>t, trong s</w:t>
      </w:r>
      <w:r w:rsidRPr="005E6117">
        <w:rPr>
          <w:rFonts w:ascii="Times New Roman" w:hAnsi="Times New Roman"/>
          <w:sz w:val="26"/>
          <w:szCs w:val="26"/>
        </w:rPr>
        <w:t>ạ</w:t>
      </w:r>
      <w:r w:rsidRPr="005E6117">
        <w:rPr>
          <w:rFonts w:ascii="Times New Roman" w:hAnsi="Times New Roman"/>
          <w:sz w:val="26"/>
          <w:szCs w:val="26"/>
        </w:rPr>
        <w:t>ch, ngay th</w:t>
      </w:r>
      <w:r w:rsidRPr="005E6117">
        <w:rPr>
          <w:rFonts w:ascii="Times New Roman" w:hAnsi="Times New Roman"/>
          <w:sz w:val="26"/>
          <w:szCs w:val="26"/>
        </w:rPr>
        <w:t>ẳ</w:t>
      </w:r>
      <w:r w:rsidRPr="005E6117">
        <w:rPr>
          <w:rFonts w:ascii="Times New Roman" w:hAnsi="Times New Roman"/>
          <w:sz w:val="26"/>
          <w:szCs w:val="26"/>
        </w:rPr>
        <w:t>ng, không tham quy</w:t>
      </w:r>
      <w:r w:rsidRPr="005E6117">
        <w:rPr>
          <w:rFonts w:ascii="Times New Roman" w:hAnsi="Times New Roman"/>
          <w:sz w:val="26"/>
          <w:szCs w:val="26"/>
        </w:rPr>
        <w:t>ề</w:t>
      </w:r>
      <w:r w:rsidRPr="005E6117">
        <w:rPr>
          <w:rFonts w:ascii="Times New Roman" w:hAnsi="Times New Roman"/>
          <w:sz w:val="26"/>
          <w:szCs w:val="26"/>
        </w:rPr>
        <w:t>n, c</w:t>
      </w:r>
      <w:r w:rsidRPr="005E6117">
        <w:rPr>
          <w:rFonts w:ascii="Times New Roman" w:hAnsi="Times New Roman"/>
          <w:sz w:val="26"/>
          <w:szCs w:val="26"/>
        </w:rPr>
        <w:t>ố</w:t>
      </w:r>
      <w:r w:rsidRPr="005E6117">
        <w:rPr>
          <w:rFonts w:ascii="Times New Roman" w:hAnsi="Times New Roman"/>
          <w:sz w:val="26"/>
          <w:szCs w:val="26"/>
        </w:rPr>
        <w:t xml:space="preserve"> v</w:t>
      </w:r>
      <w:r w:rsidRPr="005E6117">
        <w:rPr>
          <w:rFonts w:ascii="Times New Roman" w:hAnsi="Times New Roman"/>
          <w:sz w:val="26"/>
          <w:szCs w:val="26"/>
        </w:rPr>
        <w:t>ị</w:t>
      </w:r>
      <w:r w:rsidRPr="005E6117">
        <w:rPr>
          <w:rFonts w:ascii="Times New Roman" w:hAnsi="Times New Roman"/>
          <w:sz w:val="26"/>
          <w:szCs w:val="26"/>
        </w:rPr>
        <w:t>, luôn đ</w:t>
      </w:r>
      <w:r w:rsidRPr="005E6117">
        <w:rPr>
          <w:rFonts w:ascii="Times New Roman" w:hAnsi="Times New Roman"/>
          <w:sz w:val="26"/>
          <w:szCs w:val="26"/>
        </w:rPr>
        <w:t>ặ</w:t>
      </w:r>
      <w:r w:rsidRPr="005E6117">
        <w:rPr>
          <w:rFonts w:ascii="Times New Roman" w:hAnsi="Times New Roman"/>
          <w:sz w:val="26"/>
          <w:szCs w:val="26"/>
        </w:rPr>
        <w:t>t l</w:t>
      </w:r>
      <w:r w:rsidRPr="005E6117">
        <w:rPr>
          <w:rFonts w:ascii="Times New Roman" w:hAnsi="Times New Roman"/>
          <w:sz w:val="26"/>
          <w:szCs w:val="26"/>
        </w:rPr>
        <w:t>ợ</w:t>
      </w:r>
      <w:r w:rsidRPr="005E6117">
        <w:rPr>
          <w:rFonts w:ascii="Times New Roman" w:hAnsi="Times New Roman"/>
          <w:sz w:val="26"/>
          <w:szCs w:val="26"/>
        </w:rPr>
        <w:t>i ích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ả</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nhân dân lên trên h</w:t>
      </w:r>
      <w:r w:rsidRPr="005E6117">
        <w:rPr>
          <w:rFonts w:ascii="Times New Roman" w:hAnsi="Times New Roman"/>
          <w:sz w:val="26"/>
          <w:szCs w:val="26"/>
        </w:rPr>
        <w:t>ế</w:t>
      </w:r>
      <w:r w:rsidRPr="005E6117">
        <w:rPr>
          <w:rFonts w:ascii="Times New Roman" w:hAnsi="Times New Roman"/>
          <w:sz w:val="26"/>
          <w:szCs w:val="26"/>
        </w:rPr>
        <w:t>t</w:t>
      </w:r>
    </w:p>
    <w:p w14:paraId="742D1E73" w14:textId="4324178F" w:rsidR="00885BD7" w:rsidRPr="005E6117" w:rsidRDefault="009F0170" w:rsidP="00127B5F">
      <w:pPr>
        <w:ind w:firstLine="720"/>
        <w:jc w:val="both"/>
        <w:rPr>
          <w:rFonts w:ascii="Times New Roman" w:hAnsi="Times New Roman"/>
          <w:sz w:val="26"/>
          <w:szCs w:val="26"/>
        </w:rPr>
      </w:pPr>
      <w:r w:rsidRPr="005E6117">
        <w:rPr>
          <w:rFonts w:ascii="Times New Roman" w:hAnsi="Times New Roman"/>
          <w:sz w:val="26"/>
          <w:szCs w:val="26"/>
        </w:rPr>
        <w:t>Su</w:t>
      </w:r>
      <w:r w:rsidRPr="005E6117">
        <w:rPr>
          <w:rFonts w:ascii="Times New Roman" w:hAnsi="Times New Roman"/>
          <w:sz w:val="26"/>
          <w:szCs w:val="26"/>
        </w:rPr>
        <w:t>ố</w:t>
      </w:r>
      <w:r w:rsidRPr="005E6117">
        <w:rPr>
          <w:rFonts w:ascii="Times New Roman" w:hAnsi="Times New Roman"/>
          <w:sz w:val="26"/>
          <w:szCs w:val="26"/>
        </w:rPr>
        <w:t>t cu</w:t>
      </w:r>
      <w:r w:rsidRPr="005E6117">
        <w:rPr>
          <w:rFonts w:ascii="Times New Roman" w:hAnsi="Times New Roman"/>
          <w:sz w:val="26"/>
          <w:szCs w:val="26"/>
        </w:rPr>
        <w:t>ộ</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ho</w:t>
      </w:r>
      <w:r w:rsidRPr="005E6117">
        <w:rPr>
          <w:rFonts w:ascii="Times New Roman" w:hAnsi="Times New Roman"/>
          <w:sz w:val="26"/>
          <w:szCs w:val="26"/>
        </w:rPr>
        <w:t>ạ</w:t>
      </w:r>
      <w:r w:rsidRPr="005E6117">
        <w:rPr>
          <w:rFonts w:ascii="Times New Roman" w:hAnsi="Times New Roman"/>
          <w:sz w:val="26"/>
          <w:szCs w:val="26"/>
        </w:rPr>
        <w:t>t đ</w:t>
      </w:r>
      <w:r w:rsidRPr="005E6117">
        <w:rPr>
          <w:rFonts w:ascii="Times New Roman" w:hAnsi="Times New Roman"/>
          <w:sz w:val="26"/>
          <w:szCs w:val="26"/>
        </w:rPr>
        <w:t>ộ</w:t>
      </w:r>
      <w:r w:rsidRPr="005E6117">
        <w:rPr>
          <w:rFonts w:ascii="Times New Roman" w:hAnsi="Times New Roman"/>
          <w:sz w:val="26"/>
          <w:szCs w:val="26"/>
        </w:rPr>
        <w:t>ng cách m</w:t>
      </w:r>
      <w:r w:rsidRPr="005E6117">
        <w:rPr>
          <w:rFonts w:ascii="Times New Roman" w:hAnsi="Times New Roman"/>
          <w:sz w:val="26"/>
          <w:szCs w:val="26"/>
        </w:rPr>
        <w:t>ạ</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mình , Bác Tôn đã t</w:t>
      </w:r>
      <w:r w:rsidRPr="005E6117">
        <w:rPr>
          <w:rFonts w:ascii="Times New Roman" w:hAnsi="Times New Roman"/>
          <w:sz w:val="26"/>
          <w:szCs w:val="26"/>
        </w:rPr>
        <w:t>h</w:t>
      </w:r>
      <w:r w:rsidRPr="005E6117">
        <w:rPr>
          <w:rFonts w:ascii="Times New Roman" w:hAnsi="Times New Roman"/>
          <w:sz w:val="26"/>
          <w:szCs w:val="26"/>
        </w:rPr>
        <w:t>ể</w:t>
      </w:r>
      <w:r w:rsidRPr="005E6117">
        <w:rPr>
          <w:rFonts w:ascii="Times New Roman" w:hAnsi="Times New Roman"/>
          <w:sz w:val="26"/>
          <w:szCs w:val="26"/>
        </w:rPr>
        <w:t xml:space="preserve"> hi</w:t>
      </w:r>
      <w:r w:rsidRPr="005E6117">
        <w:rPr>
          <w:rFonts w:ascii="Times New Roman" w:hAnsi="Times New Roman"/>
          <w:sz w:val="26"/>
          <w:szCs w:val="26"/>
        </w:rPr>
        <w:t>ệ</w:t>
      </w:r>
      <w:r w:rsidRPr="005E6117">
        <w:rPr>
          <w:rFonts w:ascii="Times New Roman" w:hAnsi="Times New Roman"/>
          <w:sz w:val="26"/>
          <w:szCs w:val="26"/>
        </w:rPr>
        <w:t>n và x</w:t>
      </w:r>
      <w:r w:rsidRPr="005E6117">
        <w:rPr>
          <w:rFonts w:ascii="Times New Roman" w:hAnsi="Times New Roman"/>
          <w:sz w:val="26"/>
          <w:szCs w:val="26"/>
        </w:rPr>
        <w:t>ứ</w:t>
      </w:r>
      <w:r w:rsidRPr="005E6117">
        <w:rPr>
          <w:rFonts w:ascii="Times New Roman" w:hAnsi="Times New Roman"/>
          <w:sz w:val="26"/>
          <w:szCs w:val="26"/>
        </w:rPr>
        <w:t>ng đáng là ngư</w:t>
      </w:r>
      <w:r w:rsidRPr="005E6117">
        <w:rPr>
          <w:rFonts w:ascii="Times New Roman" w:hAnsi="Times New Roman"/>
          <w:sz w:val="26"/>
          <w:szCs w:val="26"/>
        </w:rPr>
        <w:t>ờ</w:t>
      </w:r>
      <w:r w:rsidRPr="005E6117">
        <w:rPr>
          <w:rFonts w:ascii="Times New Roman" w:hAnsi="Times New Roman"/>
          <w:sz w:val="26"/>
          <w:szCs w:val="26"/>
        </w:rPr>
        <w:t>i con ưu tú c</w:t>
      </w:r>
      <w:r w:rsidRPr="005E6117">
        <w:rPr>
          <w:rFonts w:ascii="Times New Roman" w:hAnsi="Times New Roman"/>
          <w:sz w:val="26"/>
          <w:szCs w:val="26"/>
        </w:rPr>
        <w:t>ủ</w:t>
      </w:r>
      <w:r w:rsidRPr="005E6117">
        <w:rPr>
          <w:rFonts w:ascii="Times New Roman" w:hAnsi="Times New Roman"/>
          <w:sz w:val="26"/>
          <w:szCs w:val="26"/>
        </w:rPr>
        <w:t>a t</w:t>
      </w:r>
      <w:r w:rsidRPr="005E6117">
        <w:rPr>
          <w:rFonts w:ascii="Times New Roman" w:hAnsi="Times New Roman"/>
          <w:sz w:val="26"/>
          <w:szCs w:val="26"/>
        </w:rPr>
        <w:t>ổ</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ngư</w:t>
      </w:r>
      <w:r w:rsidRPr="005E6117">
        <w:rPr>
          <w:rFonts w:ascii="Times New Roman" w:hAnsi="Times New Roman"/>
          <w:sz w:val="26"/>
          <w:szCs w:val="26"/>
        </w:rPr>
        <w:t>ờ</w:t>
      </w:r>
      <w:r w:rsidRPr="005E6117">
        <w:rPr>
          <w:rFonts w:ascii="Times New Roman" w:hAnsi="Times New Roman"/>
          <w:sz w:val="26"/>
          <w:szCs w:val="26"/>
        </w:rPr>
        <w:t>i yêu nư</w:t>
      </w:r>
      <w:r w:rsidRPr="005E6117">
        <w:rPr>
          <w:rFonts w:ascii="Times New Roman" w:hAnsi="Times New Roman"/>
          <w:sz w:val="26"/>
          <w:szCs w:val="26"/>
        </w:rPr>
        <w:t>ớ</w:t>
      </w:r>
      <w:r w:rsidRPr="005E6117">
        <w:rPr>
          <w:rFonts w:ascii="Times New Roman" w:hAnsi="Times New Roman"/>
          <w:sz w:val="26"/>
          <w:szCs w:val="26"/>
        </w:rPr>
        <w:t>c vĩ đ</w:t>
      </w:r>
      <w:r w:rsidRPr="005E6117">
        <w:rPr>
          <w:rFonts w:ascii="Times New Roman" w:hAnsi="Times New Roman"/>
          <w:sz w:val="26"/>
          <w:szCs w:val="26"/>
        </w:rPr>
        <w:t>ạ</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c</w:t>
      </w:r>
      <w:r w:rsidRPr="005E6117">
        <w:rPr>
          <w:rFonts w:ascii="Times New Roman" w:hAnsi="Times New Roman"/>
          <w:sz w:val="26"/>
          <w:szCs w:val="26"/>
        </w:rPr>
        <w:t>ộ</w:t>
      </w:r>
      <w:r w:rsidRPr="005E6117">
        <w:rPr>
          <w:rFonts w:ascii="Times New Roman" w:hAnsi="Times New Roman"/>
          <w:sz w:val="26"/>
          <w:szCs w:val="26"/>
        </w:rPr>
        <w:t>ng s</w:t>
      </w:r>
      <w:r w:rsidRPr="005E6117">
        <w:rPr>
          <w:rFonts w:ascii="Times New Roman" w:hAnsi="Times New Roman"/>
          <w:sz w:val="26"/>
          <w:szCs w:val="26"/>
        </w:rPr>
        <w:t>ả</w:t>
      </w:r>
      <w:r w:rsidRPr="005E6117">
        <w:rPr>
          <w:rFonts w:ascii="Times New Roman" w:hAnsi="Times New Roman"/>
          <w:sz w:val="26"/>
          <w:szCs w:val="26"/>
        </w:rPr>
        <w:t>n m</w:t>
      </w:r>
      <w:r w:rsidRPr="005E6117">
        <w:rPr>
          <w:rFonts w:ascii="Times New Roman" w:hAnsi="Times New Roman"/>
          <w:sz w:val="26"/>
          <w:szCs w:val="26"/>
        </w:rPr>
        <w:t>ẫ</w:t>
      </w:r>
      <w:r w:rsidRPr="005E6117">
        <w:rPr>
          <w:rFonts w:ascii="Times New Roman" w:hAnsi="Times New Roman"/>
          <w:sz w:val="26"/>
          <w:szCs w:val="26"/>
        </w:rPr>
        <w:t>u m</w:t>
      </w:r>
      <w:r w:rsidRPr="005E6117">
        <w:rPr>
          <w:rFonts w:ascii="Times New Roman" w:hAnsi="Times New Roman"/>
          <w:sz w:val="26"/>
          <w:szCs w:val="26"/>
        </w:rPr>
        <w:t>ự</w:t>
      </w:r>
      <w:r w:rsidRPr="005E6117">
        <w:rPr>
          <w:rFonts w:ascii="Times New Roman" w:hAnsi="Times New Roman"/>
          <w:sz w:val="26"/>
          <w:szCs w:val="26"/>
        </w:rPr>
        <w:t>c , bi</w:t>
      </w:r>
      <w:r w:rsidRPr="005E6117">
        <w:rPr>
          <w:rFonts w:ascii="Times New Roman" w:hAnsi="Times New Roman"/>
          <w:sz w:val="26"/>
          <w:szCs w:val="26"/>
        </w:rPr>
        <w:t>ể</w:t>
      </w:r>
      <w:r w:rsidRPr="005E6117">
        <w:rPr>
          <w:rFonts w:ascii="Times New Roman" w:hAnsi="Times New Roman"/>
          <w:sz w:val="26"/>
          <w:szCs w:val="26"/>
        </w:rPr>
        <w:t>u tư</w:t>
      </w:r>
      <w:r w:rsidRPr="005E6117">
        <w:rPr>
          <w:rFonts w:ascii="Times New Roman" w:hAnsi="Times New Roman"/>
          <w:sz w:val="26"/>
          <w:szCs w:val="26"/>
        </w:rPr>
        <w:t>ợ</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ạ</w:t>
      </w:r>
      <w:r w:rsidRPr="005E6117">
        <w:rPr>
          <w:rFonts w:ascii="Times New Roman" w:hAnsi="Times New Roman"/>
          <w:sz w:val="26"/>
          <w:szCs w:val="26"/>
        </w:rPr>
        <w:t>i đoàn k</w:t>
      </w:r>
      <w:r w:rsidRPr="005E6117">
        <w:rPr>
          <w:rFonts w:ascii="Times New Roman" w:hAnsi="Times New Roman"/>
          <w:sz w:val="26"/>
          <w:szCs w:val="26"/>
        </w:rPr>
        <w:t>ế</w:t>
      </w:r>
      <w:r w:rsidRPr="005E6117">
        <w:rPr>
          <w:rFonts w:ascii="Times New Roman" w:hAnsi="Times New Roman"/>
          <w:sz w:val="26"/>
          <w:szCs w:val="26"/>
        </w:rPr>
        <w:t>t dân t</w:t>
      </w:r>
      <w:r w:rsidRPr="005E6117">
        <w:rPr>
          <w:rFonts w:ascii="Times New Roman" w:hAnsi="Times New Roman"/>
          <w:sz w:val="26"/>
          <w:szCs w:val="26"/>
        </w:rPr>
        <w:t>ộ</w:t>
      </w:r>
      <w:r w:rsidRPr="005E6117">
        <w:rPr>
          <w:rFonts w:ascii="Times New Roman" w:hAnsi="Times New Roman"/>
          <w:sz w:val="26"/>
          <w:szCs w:val="26"/>
        </w:rPr>
        <w:t>c , ngư</w:t>
      </w:r>
      <w:r w:rsidRPr="005E6117">
        <w:rPr>
          <w:rFonts w:ascii="Times New Roman" w:hAnsi="Times New Roman"/>
          <w:sz w:val="26"/>
          <w:szCs w:val="26"/>
        </w:rPr>
        <w:t>ờ</w:t>
      </w:r>
      <w:r w:rsidRPr="005E6117">
        <w:rPr>
          <w:rFonts w:ascii="Times New Roman" w:hAnsi="Times New Roman"/>
          <w:sz w:val="26"/>
          <w:szCs w:val="26"/>
        </w:rPr>
        <w:t>i lãnh đ</w:t>
      </w:r>
      <w:r w:rsidRPr="005E6117">
        <w:rPr>
          <w:rFonts w:ascii="Times New Roman" w:hAnsi="Times New Roman"/>
          <w:sz w:val="26"/>
          <w:szCs w:val="26"/>
        </w:rPr>
        <w:t>ạ</w:t>
      </w:r>
      <w:r w:rsidRPr="005E6117">
        <w:rPr>
          <w:rFonts w:ascii="Times New Roman" w:hAnsi="Times New Roman"/>
          <w:sz w:val="26"/>
          <w:szCs w:val="26"/>
        </w:rPr>
        <w:t>o ki</w:t>
      </w:r>
      <w:r w:rsidRPr="005E6117">
        <w:rPr>
          <w:rFonts w:ascii="Times New Roman" w:hAnsi="Times New Roman"/>
          <w:sz w:val="26"/>
          <w:szCs w:val="26"/>
        </w:rPr>
        <w:t>ệ</w:t>
      </w:r>
      <w:r w:rsidRPr="005E6117">
        <w:rPr>
          <w:rFonts w:ascii="Times New Roman" w:hAnsi="Times New Roman"/>
          <w:sz w:val="26"/>
          <w:szCs w:val="26"/>
        </w:rPr>
        <w:t>t xu</w:t>
      </w:r>
      <w:r w:rsidRPr="005E6117">
        <w:rPr>
          <w:rFonts w:ascii="Times New Roman" w:hAnsi="Times New Roman"/>
          <w:sz w:val="26"/>
          <w:szCs w:val="26"/>
        </w:rPr>
        <w:t>ấ</w:t>
      </w:r>
      <w:r w:rsidRPr="005E6117">
        <w:rPr>
          <w:rFonts w:ascii="Times New Roman" w:hAnsi="Times New Roman"/>
          <w:sz w:val="26"/>
          <w:szCs w:val="26"/>
        </w:rPr>
        <w:t>t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ả</w:t>
      </w:r>
      <w:r w:rsidRPr="005E6117">
        <w:rPr>
          <w:rFonts w:ascii="Times New Roman" w:hAnsi="Times New Roman"/>
          <w:sz w:val="26"/>
          <w:szCs w:val="26"/>
        </w:rPr>
        <w:t>ng, Nhà nư</w:t>
      </w:r>
      <w:r w:rsidRPr="005E6117">
        <w:rPr>
          <w:rFonts w:ascii="Times New Roman" w:hAnsi="Times New Roman"/>
          <w:sz w:val="26"/>
          <w:szCs w:val="26"/>
        </w:rPr>
        <w:t>ớ</w:t>
      </w:r>
      <w:r w:rsidRPr="005E6117">
        <w:rPr>
          <w:rFonts w:ascii="Times New Roman" w:hAnsi="Times New Roman"/>
          <w:sz w:val="26"/>
          <w:szCs w:val="26"/>
        </w:rPr>
        <w:t>c , M</w:t>
      </w:r>
      <w:r w:rsidRPr="005E6117">
        <w:rPr>
          <w:rFonts w:ascii="Times New Roman" w:hAnsi="Times New Roman"/>
          <w:sz w:val="26"/>
          <w:szCs w:val="26"/>
        </w:rPr>
        <w:t>ặ</w:t>
      </w:r>
      <w:r w:rsidRPr="005E6117">
        <w:rPr>
          <w:rFonts w:ascii="Times New Roman" w:hAnsi="Times New Roman"/>
          <w:sz w:val="26"/>
          <w:szCs w:val="26"/>
        </w:rPr>
        <w:t>t tr</w:t>
      </w:r>
      <w:r w:rsidRPr="005E6117">
        <w:rPr>
          <w:rFonts w:ascii="Times New Roman" w:hAnsi="Times New Roman"/>
          <w:sz w:val="26"/>
          <w:szCs w:val="26"/>
        </w:rPr>
        <w:t>ậ</w:t>
      </w:r>
      <w:r w:rsidRPr="005E6117">
        <w:rPr>
          <w:rFonts w:ascii="Times New Roman" w:hAnsi="Times New Roman"/>
          <w:sz w:val="26"/>
          <w:szCs w:val="26"/>
        </w:rPr>
        <w:t>n t</w:t>
      </w:r>
      <w:r w:rsidRPr="005E6117">
        <w:rPr>
          <w:rFonts w:ascii="Times New Roman" w:hAnsi="Times New Roman"/>
          <w:sz w:val="26"/>
          <w:szCs w:val="26"/>
        </w:rPr>
        <w:t>ổ</w:t>
      </w:r>
      <w:r w:rsidRPr="005E6117">
        <w:rPr>
          <w:rFonts w:ascii="Times New Roman" w:hAnsi="Times New Roman"/>
          <w:sz w:val="26"/>
          <w:szCs w:val="26"/>
        </w:rPr>
        <w:t xml:space="preserve"> qu</w:t>
      </w:r>
      <w:r w:rsidRPr="005E6117">
        <w:rPr>
          <w:rFonts w:ascii="Times New Roman" w:hAnsi="Times New Roman"/>
          <w:sz w:val="26"/>
          <w:szCs w:val="26"/>
        </w:rPr>
        <w:t>ố</w:t>
      </w:r>
      <w:r w:rsidRPr="005E6117">
        <w:rPr>
          <w:rFonts w:ascii="Times New Roman" w:hAnsi="Times New Roman"/>
          <w:sz w:val="26"/>
          <w:szCs w:val="26"/>
        </w:rPr>
        <w:t>c Vi</w:t>
      </w:r>
      <w:r w:rsidRPr="005E6117">
        <w:rPr>
          <w:rFonts w:ascii="Times New Roman" w:hAnsi="Times New Roman"/>
          <w:sz w:val="26"/>
          <w:szCs w:val="26"/>
        </w:rPr>
        <w:t>ệ</w:t>
      </w:r>
      <w:r w:rsidRPr="005E6117">
        <w:rPr>
          <w:rFonts w:ascii="Times New Roman" w:hAnsi="Times New Roman"/>
          <w:sz w:val="26"/>
          <w:szCs w:val="26"/>
        </w:rPr>
        <w:t>t Nam , ngư</w:t>
      </w:r>
      <w:r w:rsidRPr="005E6117">
        <w:rPr>
          <w:rFonts w:ascii="Times New Roman" w:hAnsi="Times New Roman"/>
          <w:sz w:val="26"/>
          <w:szCs w:val="26"/>
        </w:rPr>
        <w:t>ờ</w:t>
      </w:r>
      <w:r w:rsidRPr="005E6117">
        <w:rPr>
          <w:rFonts w:ascii="Times New Roman" w:hAnsi="Times New Roman"/>
          <w:sz w:val="26"/>
          <w:szCs w:val="26"/>
        </w:rPr>
        <w:t>i chi</w:t>
      </w:r>
      <w:r w:rsidRPr="005E6117">
        <w:rPr>
          <w:rFonts w:ascii="Times New Roman" w:hAnsi="Times New Roman"/>
          <w:sz w:val="26"/>
          <w:szCs w:val="26"/>
        </w:rPr>
        <w:t>ế</w:t>
      </w:r>
      <w:r w:rsidRPr="005E6117">
        <w:rPr>
          <w:rFonts w:ascii="Times New Roman" w:hAnsi="Times New Roman"/>
          <w:sz w:val="26"/>
          <w:szCs w:val="26"/>
        </w:rPr>
        <w:t>n sĩ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xml:space="preserve">  chân chính, m</w:t>
      </w:r>
      <w:r w:rsidRPr="005E6117">
        <w:rPr>
          <w:rFonts w:ascii="Times New Roman" w:hAnsi="Times New Roman"/>
          <w:sz w:val="26"/>
          <w:szCs w:val="26"/>
        </w:rPr>
        <w:t>ộ</w:t>
      </w:r>
      <w:r w:rsidRPr="005E6117">
        <w:rPr>
          <w:rFonts w:ascii="Times New Roman" w:hAnsi="Times New Roman"/>
          <w:sz w:val="26"/>
          <w:szCs w:val="26"/>
        </w:rPr>
        <w:t>t nhâ</w:t>
      </w:r>
      <w:r w:rsidRPr="005E6117">
        <w:rPr>
          <w:rFonts w:ascii="Times New Roman" w:hAnsi="Times New Roman"/>
          <w:sz w:val="26"/>
          <w:szCs w:val="26"/>
        </w:rPr>
        <w:t>n cách l</w:t>
      </w:r>
      <w:r w:rsidRPr="005E6117">
        <w:rPr>
          <w:rFonts w:ascii="Times New Roman" w:hAnsi="Times New Roman"/>
          <w:sz w:val="26"/>
          <w:szCs w:val="26"/>
        </w:rPr>
        <w:t>ớ</w:t>
      </w:r>
      <w:r w:rsidRPr="005E6117">
        <w:rPr>
          <w:rFonts w:ascii="Times New Roman" w:hAnsi="Times New Roman"/>
          <w:sz w:val="26"/>
          <w:szCs w:val="26"/>
        </w:rPr>
        <w:t>n</w:t>
      </w:r>
      <w:r w:rsidRPr="005E6117">
        <w:rPr>
          <w:rFonts w:ascii="Times New Roman" w:hAnsi="Times New Roman"/>
          <w:sz w:val="26"/>
          <w:szCs w:val="26"/>
        </w:rPr>
        <w:t>.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còn là công dân đ</w:t>
      </w:r>
      <w:r w:rsidRPr="005E6117">
        <w:rPr>
          <w:rFonts w:ascii="Times New Roman" w:hAnsi="Times New Roman"/>
          <w:sz w:val="26"/>
          <w:szCs w:val="26"/>
        </w:rPr>
        <w:t>ầ</w:t>
      </w:r>
      <w:r w:rsidRPr="005E6117">
        <w:rPr>
          <w:rFonts w:ascii="Times New Roman" w:hAnsi="Times New Roman"/>
          <w:sz w:val="26"/>
          <w:szCs w:val="26"/>
        </w:rPr>
        <w:t>u tiên  đư</w:t>
      </w:r>
      <w:r w:rsidRPr="005E6117">
        <w:rPr>
          <w:rFonts w:ascii="Times New Roman" w:hAnsi="Times New Roman"/>
          <w:sz w:val="26"/>
          <w:szCs w:val="26"/>
        </w:rPr>
        <w:t>ợ</w:t>
      </w:r>
      <w:r w:rsidRPr="005E6117">
        <w:rPr>
          <w:rFonts w:ascii="Times New Roman" w:hAnsi="Times New Roman"/>
          <w:sz w:val="26"/>
          <w:szCs w:val="26"/>
        </w:rPr>
        <w:t>c trao thư</w:t>
      </w:r>
      <w:r w:rsidRPr="005E6117">
        <w:rPr>
          <w:rFonts w:ascii="Times New Roman" w:hAnsi="Times New Roman"/>
          <w:sz w:val="26"/>
          <w:szCs w:val="26"/>
        </w:rPr>
        <w:t>ở</w:t>
      </w:r>
      <w:r w:rsidRPr="005E6117">
        <w:rPr>
          <w:rFonts w:ascii="Times New Roman" w:hAnsi="Times New Roman"/>
          <w:sz w:val="26"/>
          <w:szCs w:val="26"/>
        </w:rPr>
        <w:t>ng Huân chương sao vàng</w:t>
      </w:r>
      <w:r w:rsidR="00AF1983">
        <w:rPr>
          <w:rFonts w:ascii="Times New Roman" w:hAnsi="Times New Roman"/>
          <w:sz w:val="26"/>
          <w:szCs w:val="26"/>
        </w:rPr>
        <w:t xml:space="preserve"> năm 1958</w:t>
      </w:r>
      <w:r w:rsidRPr="005E6117">
        <w:rPr>
          <w:rFonts w:ascii="Times New Roman" w:hAnsi="Times New Roman"/>
          <w:sz w:val="26"/>
          <w:szCs w:val="26"/>
        </w:rPr>
        <w:t xml:space="preserve"> - Huân chương cao quý nh</w:t>
      </w:r>
      <w:r w:rsidRPr="005E6117">
        <w:rPr>
          <w:rFonts w:ascii="Times New Roman" w:hAnsi="Times New Roman"/>
          <w:sz w:val="26"/>
          <w:szCs w:val="26"/>
        </w:rPr>
        <w:t>ấ</w:t>
      </w:r>
      <w:r w:rsidRPr="005E6117">
        <w:rPr>
          <w:rFonts w:ascii="Times New Roman" w:hAnsi="Times New Roman"/>
          <w:sz w:val="26"/>
          <w:szCs w:val="26"/>
        </w:rPr>
        <w:t>t cùa nư</w:t>
      </w:r>
      <w:r w:rsidRPr="005E6117">
        <w:rPr>
          <w:rFonts w:ascii="Times New Roman" w:hAnsi="Times New Roman"/>
          <w:sz w:val="26"/>
          <w:szCs w:val="26"/>
        </w:rPr>
        <w:t>ớ</w:t>
      </w:r>
      <w:r w:rsidRPr="005E6117">
        <w:rPr>
          <w:rFonts w:ascii="Times New Roman" w:hAnsi="Times New Roman"/>
          <w:sz w:val="26"/>
          <w:szCs w:val="26"/>
        </w:rPr>
        <w:t>c ta</w:t>
      </w:r>
      <w:r w:rsidRPr="005E6117">
        <w:rPr>
          <w:rFonts w:ascii="Times New Roman" w:hAnsi="Times New Roman"/>
          <w:sz w:val="26"/>
          <w:szCs w:val="26"/>
        </w:rPr>
        <w:t>, là ngư</w:t>
      </w:r>
      <w:r w:rsidRPr="005E6117">
        <w:rPr>
          <w:rFonts w:ascii="Times New Roman" w:hAnsi="Times New Roman"/>
          <w:sz w:val="26"/>
          <w:szCs w:val="26"/>
        </w:rPr>
        <w:t>ờ</w:t>
      </w:r>
      <w:r w:rsidRPr="005E6117">
        <w:rPr>
          <w:rFonts w:ascii="Times New Roman" w:hAnsi="Times New Roman"/>
          <w:sz w:val="26"/>
          <w:szCs w:val="26"/>
        </w:rPr>
        <w:t>i Vi</w:t>
      </w:r>
      <w:r w:rsidRPr="005E6117">
        <w:rPr>
          <w:rFonts w:ascii="Times New Roman" w:hAnsi="Times New Roman"/>
          <w:sz w:val="26"/>
          <w:szCs w:val="26"/>
        </w:rPr>
        <w:t>ệ</w:t>
      </w:r>
      <w:r w:rsidRPr="005E6117">
        <w:rPr>
          <w:rFonts w:ascii="Times New Roman" w:hAnsi="Times New Roman"/>
          <w:sz w:val="26"/>
          <w:szCs w:val="26"/>
        </w:rPr>
        <w:t>t Nam đ</w:t>
      </w:r>
      <w:r w:rsidRPr="005E6117">
        <w:rPr>
          <w:rFonts w:ascii="Times New Roman" w:hAnsi="Times New Roman"/>
          <w:sz w:val="26"/>
          <w:szCs w:val="26"/>
        </w:rPr>
        <w:t>ầ</w:t>
      </w:r>
      <w:r w:rsidRPr="005E6117">
        <w:rPr>
          <w:rFonts w:ascii="Times New Roman" w:hAnsi="Times New Roman"/>
          <w:sz w:val="26"/>
          <w:szCs w:val="26"/>
        </w:rPr>
        <w:t>u tiên đư</w:t>
      </w:r>
      <w:r w:rsidRPr="005E6117">
        <w:rPr>
          <w:rFonts w:ascii="Times New Roman" w:hAnsi="Times New Roman"/>
          <w:sz w:val="26"/>
          <w:szCs w:val="26"/>
        </w:rPr>
        <w:t>ợ</w:t>
      </w:r>
      <w:r w:rsidRPr="005E6117">
        <w:rPr>
          <w:rFonts w:ascii="Times New Roman" w:hAnsi="Times New Roman"/>
          <w:sz w:val="26"/>
          <w:szCs w:val="26"/>
        </w:rPr>
        <w:t>c U</w:t>
      </w:r>
      <w:r w:rsidRPr="005E6117">
        <w:rPr>
          <w:rFonts w:ascii="Times New Roman" w:hAnsi="Times New Roman"/>
          <w:sz w:val="26"/>
          <w:szCs w:val="26"/>
        </w:rPr>
        <w:t>ỷ</w:t>
      </w:r>
      <w:r w:rsidRPr="005E6117">
        <w:rPr>
          <w:rFonts w:ascii="Times New Roman" w:hAnsi="Times New Roman"/>
          <w:sz w:val="26"/>
          <w:szCs w:val="26"/>
        </w:rPr>
        <w:t xml:space="preserve"> ban gi</w:t>
      </w:r>
      <w:r w:rsidRPr="005E6117">
        <w:rPr>
          <w:rFonts w:ascii="Times New Roman" w:hAnsi="Times New Roman"/>
          <w:sz w:val="26"/>
          <w:szCs w:val="26"/>
        </w:rPr>
        <w:t>ả</w:t>
      </w:r>
      <w:r w:rsidRPr="005E6117">
        <w:rPr>
          <w:rFonts w:ascii="Times New Roman" w:hAnsi="Times New Roman"/>
          <w:sz w:val="26"/>
          <w:szCs w:val="26"/>
        </w:rPr>
        <w:t>i thư</w:t>
      </w:r>
      <w:r w:rsidRPr="005E6117">
        <w:rPr>
          <w:rFonts w:ascii="Times New Roman" w:hAnsi="Times New Roman"/>
          <w:sz w:val="26"/>
          <w:szCs w:val="26"/>
        </w:rPr>
        <w:t>ở</w:t>
      </w:r>
      <w:r w:rsidRPr="005E6117">
        <w:rPr>
          <w:rFonts w:ascii="Times New Roman" w:hAnsi="Times New Roman"/>
          <w:sz w:val="26"/>
          <w:szCs w:val="26"/>
        </w:rPr>
        <w:t>ng hoà bình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xml:space="preserve"> Lênin  c</w:t>
      </w:r>
      <w:r w:rsidRPr="005E6117">
        <w:rPr>
          <w:rFonts w:ascii="Times New Roman" w:hAnsi="Times New Roman"/>
          <w:sz w:val="26"/>
          <w:szCs w:val="26"/>
        </w:rPr>
        <w:t>ủ</w:t>
      </w:r>
      <w:r w:rsidRPr="005E6117">
        <w:rPr>
          <w:rFonts w:ascii="Times New Roman" w:hAnsi="Times New Roman"/>
          <w:sz w:val="26"/>
          <w:szCs w:val="26"/>
        </w:rPr>
        <w:t>a Liên Xô t</w:t>
      </w:r>
      <w:r w:rsidRPr="005E6117">
        <w:rPr>
          <w:rFonts w:ascii="Times New Roman" w:hAnsi="Times New Roman"/>
          <w:sz w:val="26"/>
          <w:szCs w:val="26"/>
        </w:rPr>
        <w:t>ặ</w:t>
      </w:r>
      <w:r w:rsidRPr="005E6117">
        <w:rPr>
          <w:rFonts w:ascii="Times New Roman" w:hAnsi="Times New Roman"/>
          <w:sz w:val="26"/>
          <w:szCs w:val="26"/>
        </w:rPr>
        <w:t>ng gi</w:t>
      </w:r>
      <w:r w:rsidRPr="005E6117">
        <w:rPr>
          <w:rFonts w:ascii="Times New Roman" w:hAnsi="Times New Roman"/>
          <w:sz w:val="26"/>
          <w:szCs w:val="26"/>
        </w:rPr>
        <w:t>ả</w:t>
      </w:r>
      <w:r w:rsidRPr="005E6117">
        <w:rPr>
          <w:rFonts w:ascii="Times New Roman" w:hAnsi="Times New Roman"/>
          <w:sz w:val="26"/>
          <w:szCs w:val="26"/>
        </w:rPr>
        <w:t>i thư</w:t>
      </w:r>
      <w:r w:rsidRPr="005E6117">
        <w:rPr>
          <w:rFonts w:ascii="Times New Roman" w:hAnsi="Times New Roman"/>
          <w:sz w:val="26"/>
          <w:szCs w:val="26"/>
        </w:rPr>
        <w:t>ở</w:t>
      </w:r>
      <w:r w:rsidRPr="005E6117">
        <w:rPr>
          <w:rFonts w:ascii="Times New Roman" w:hAnsi="Times New Roman"/>
          <w:sz w:val="26"/>
          <w:szCs w:val="26"/>
        </w:rPr>
        <w:t>ng  Lênin</w:t>
      </w:r>
      <w:r w:rsidRPr="005E6117">
        <w:rPr>
          <w:rFonts w:ascii="Times New Roman" w:hAnsi="Times New Roman"/>
          <w:sz w:val="26"/>
          <w:szCs w:val="26"/>
        </w:rPr>
        <w:t xml:space="preserve"> vì hoà bình và h</w:t>
      </w:r>
      <w:r w:rsidRPr="005E6117">
        <w:rPr>
          <w:rFonts w:ascii="Times New Roman" w:hAnsi="Times New Roman"/>
          <w:sz w:val="26"/>
          <w:szCs w:val="26"/>
        </w:rPr>
        <w:t>ữ</w:t>
      </w:r>
      <w:r w:rsidRPr="005E6117">
        <w:rPr>
          <w:rFonts w:ascii="Times New Roman" w:hAnsi="Times New Roman"/>
          <w:sz w:val="26"/>
          <w:szCs w:val="26"/>
        </w:rPr>
        <w:t>u ngh</w:t>
      </w:r>
      <w:r w:rsidRPr="005E6117">
        <w:rPr>
          <w:rFonts w:ascii="Times New Roman" w:hAnsi="Times New Roman"/>
          <w:sz w:val="26"/>
          <w:szCs w:val="26"/>
        </w:rPr>
        <w:t>ị</w:t>
      </w:r>
      <w:r w:rsidRPr="005E6117">
        <w:rPr>
          <w:rFonts w:ascii="Times New Roman" w:hAnsi="Times New Roman"/>
          <w:sz w:val="26"/>
          <w:szCs w:val="26"/>
        </w:rPr>
        <w:t xml:space="preserve"> gi</w:t>
      </w:r>
      <w:r w:rsidRPr="005E6117">
        <w:rPr>
          <w:rFonts w:ascii="Times New Roman" w:hAnsi="Times New Roman"/>
          <w:sz w:val="26"/>
          <w:szCs w:val="26"/>
        </w:rPr>
        <w:t>ữ</w:t>
      </w:r>
      <w:r w:rsidRPr="005E6117">
        <w:rPr>
          <w:rFonts w:ascii="Times New Roman" w:hAnsi="Times New Roman"/>
          <w:sz w:val="26"/>
          <w:szCs w:val="26"/>
        </w:rPr>
        <w:t>a các dân t</w:t>
      </w:r>
      <w:r w:rsidRPr="005E6117">
        <w:rPr>
          <w:rFonts w:ascii="Times New Roman" w:hAnsi="Times New Roman"/>
          <w:sz w:val="26"/>
          <w:szCs w:val="26"/>
        </w:rPr>
        <w:t>ộ</w:t>
      </w:r>
      <w:r w:rsidRPr="005E6117">
        <w:rPr>
          <w:rFonts w:ascii="Times New Roman" w:hAnsi="Times New Roman"/>
          <w:sz w:val="26"/>
          <w:szCs w:val="26"/>
        </w:rPr>
        <w:t>c và nhân d</w:t>
      </w:r>
      <w:r w:rsidRPr="005E6117">
        <w:rPr>
          <w:rFonts w:ascii="Times New Roman" w:hAnsi="Times New Roman"/>
          <w:sz w:val="26"/>
          <w:szCs w:val="26"/>
        </w:rPr>
        <w:t>ị</w:t>
      </w:r>
      <w:r w:rsidRPr="005E6117">
        <w:rPr>
          <w:rFonts w:ascii="Times New Roman" w:hAnsi="Times New Roman"/>
          <w:sz w:val="26"/>
          <w:szCs w:val="26"/>
        </w:rPr>
        <w:t>p l</w:t>
      </w:r>
      <w:r w:rsidRPr="005E6117">
        <w:rPr>
          <w:rFonts w:ascii="Times New Roman" w:hAnsi="Times New Roman"/>
          <w:sz w:val="26"/>
          <w:szCs w:val="26"/>
        </w:rPr>
        <w:t>ầ</w:t>
      </w:r>
      <w:r w:rsidRPr="005E6117">
        <w:rPr>
          <w:rFonts w:ascii="Times New Roman" w:hAnsi="Times New Roman"/>
          <w:sz w:val="26"/>
          <w:szCs w:val="26"/>
        </w:rPr>
        <w:t>n th</w:t>
      </w:r>
      <w:r w:rsidRPr="005E6117">
        <w:rPr>
          <w:rFonts w:ascii="Times New Roman" w:hAnsi="Times New Roman"/>
          <w:sz w:val="26"/>
          <w:szCs w:val="26"/>
        </w:rPr>
        <w:t>ứ</w:t>
      </w:r>
      <w:r w:rsidRPr="005E6117">
        <w:rPr>
          <w:rFonts w:ascii="Times New Roman" w:hAnsi="Times New Roman"/>
          <w:sz w:val="26"/>
          <w:szCs w:val="26"/>
        </w:rPr>
        <w:t xml:space="preserve"> 50 Cách m</w:t>
      </w:r>
      <w:r w:rsidRPr="005E6117">
        <w:rPr>
          <w:rFonts w:ascii="Times New Roman" w:hAnsi="Times New Roman"/>
          <w:sz w:val="26"/>
          <w:szCs w:val="26"/>
        </w:rPr>
        <w:t>ạ</w:t>
      </w:r>
      <w:r w:rsidRPr="005E6117">
        <w:rPr>
          <w:rFonts w:ascii="Times New Roman" w:hAnsi="Times New Roman"/>
          <w:sz w:val="26"/>
          <w:szCs w:val="26"/>
        </w:rPr>
        <w:t>ng Tháng Mư</w:t>
      </w:r>
      <w:r w:rsidRPr="005E6117">
        <w:rPr>
          <w:rFonts w:ascii="Times New Roman" w:hAnsi="Times New Roman"/>
          <w:sz w:val="26"/>
          <w:szCs w:val="26"/>
        </w:rPr>
        <w:t>ờ</w:t>
      </w:r>
      <w:r w:rsidRPr="005E6117">
        <w:rPr>
          <w:rFonts w:ascii="Times New Roman" w:hAnsi="Times New Roman"/>
          <w:sz w:val="26"/>
          <w:szCs w:val="26"/>
        </w:rPr>
        <w:t>i Nga vĩ đ</w:t>
      </w:r>
      <w:r w:rsidRPr="005E6117">
        <w:rPr>
          <w:rFonts w:ascii="Times New Roman" w:hAnsi="Times New Roman"/>
          <w:sz w:val="26"/>
          <w:szCs w:val="26"/>
        </w:rPr>
        <w:t>ạ</w:t>
      </w:r>
      <w:r w:rsidRPr="005E6117">
        <w:rPr>
          <w:rFonts w:ascii="Times New Roman" w:hAnsi="Times New Roman"/>
          <w:sz w:val="26"/>
          <w:szCs w:val="26"/>
        </w:rPr>
        <w:t>i , Đoàn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Xô Vi</w:t>
      </w:r>
      <w:r w:rsidRPr="005E6117">
        <w:rPr>
          <w:rFonts w:ascii="Times New Roman" w:hAnsi="Times New Roman"/>
          <w:sz w:val="26"/>
          <w:szCs w:val="26"/>
        </w:rPr>
        <w:t>ế</w:t>
      </w:r>
      <w:r w:rsidRPr="005E6117">
        <w:rPr>
          <w:rFonts w:ascii="Times New Roman" w:hAnsi="Times New Roman"/>
          <w:sz w:val="26"/>
          <w:szCs w:val="26"/>
        </w:rPr>
        <w:t>t t</w:t>
      </w:r>
      <w:r w:rsidRPr="005E6117">
        <w:rPr>
          <w:rFonts w:ascii="Times New Roman" w:hAnsi="Times New Roman"/>
          <w:sz w:val="26"/>
          <w:szCs w:val="26"/>
        </w:rPr>
        <w:t>ố</w:t>
      </w:r>
      <w:r w:rsidRPr="005E6117">
        <w:rPr>
          <w:rFonts w:ascii="Times New Roman" w:hAnsi="Times New Roman"/>
          <w:sz w:val="26"/>
          <w:szCs w:val="26"/>
        </w:rPr>
        <w:t>i cao Liên Xô đã t</w:t>
      </w:r>
      <w:r w:rsidRPr="005E6117">
        <w:rPr>
          <w:rFonts w:ascii="Times New Roman" w:hAnsi="Times New Roman"/>
          <w:sz w:val="26"/>
          <w:szCs w:val="26"/>
        </w:rPr>
        <w:t>ặ</w:t>
      </w:r>
      <w:r w:rsidRPr="005E6117">
        <w:rPr>
          <w:rFonts w:ascii="Times New Roman" w:hAnsi="Times New Roman"/>
          <w:sz w:val="26"/>
          <w:szCs w:val="26"/>
        </w:rPr>
        <w:t xml:space="preserve">ng Bác </w:t>
      </w:r>
      <w:r w:rsidRPr="005E6117">
        <w:rPr>
          <w:rFonts w:ascii="Times New Roman" w:hAnsi="Times New Roman"/>
          <w:sz w:val="26"/>
          <w:szCs w:val="26"/>
        </w:rPr>
        <w:t>Tôn Huân chương Lênin - Huân chương cao quý nh</w:t>
      </w:r>
      <w:r w:rsidRPr="005E6117">
        <w:rPr>
          <w:rFonts w:ascii="Times New Roman" w:hAnsi="Times New Roman"/>
          <w:sz w:val="26"/>
          <w:szCs w:val="26"/>
        </w:rPr>
        <w:t>ấ</w:t>
      </w:r>
      <w:r w:rsidRPr="005E6117">
        <w:rPr>
          <w:rFonts w:ascii="Times New Roman" w:hAnsi="Times New Roman"/>
          <w:sz w:val="26"/>
          <w:szCs w:val="26"/>
        </w:rPr>
        <w:t>t c</w:t>
      </w:r>
      <w:r w:rsidRPr="005E6117">
        <w:rPr>
          <w:rFonts w:ascii="Times New Roman" w:hAnsi="Times New Roman"/>
          <w:sz w:val="26"/>
          <w:szCs w:val="26"/>
        </w:rPr>
        <w:t>ủ</w:t>
      </w:r>
      <w:r w:rsidRPr="005E6117">
        <w:rPr>
          <w:rFonts w:ascii="Times New Roman" w:hAnsi="Times New Roman"/>
          <w:sz w:val="26"/>
          <w:szCs w:val="26"/>
        </w:rPr>
        <w:t>a Nhà nư</w:t>
      </w:r>
      <w:r w:rsidRPr="005E6117">
        <w:rPr>
          <w:rFonts w:ascii="Times New Roman" w:hAnsi="Times New Roman"/>
          <w:sz w:val="26"/>
          <w:szCs w:val="26"/>
        </w:rPr>
        <w:t>ớ</w:t>
      </w:r>
      <w:r w:rsidRPr="005E6117">
        <w:rPr>
          <w:rFonts w:ascii="Times New Roman" w:hAnsi="Times New Roman"/>
          <w:sz w:val="26"/>
          <w:szCs w:val="26"/>
        </w:rPr>
        <w:t>c Liên xô .</w:t>
      </w:r>
    </w:p>
    <w:p w14:paraId="01F624D5" w14:textId="5AA88FC1" w:rsidR="00885BD7" w:rsidRPr="005E6117" w:rsidRDefault="009F0170" w:rsidP="00127B5F">
      <w:pPr>
        <w:ind w:firstLine="720"/>
        <w:jc w:val="both"/>
        <w:rPr>
          <w:rFonts w:ascii="Times New Roman" w:hAnsi="Times New Roman"/>
          <w:sz w:val="26"/>
          <w:szCs w:val="26"/>
        </w:rPr>
      </w:pPr>
      <w:r w:rsidRPr="005E6117">
        <w:rPr>
          <w:rFonts w:ascii="Times New Roman" w:hAnsi="Times New Roman"/>
          <w:sz w:val="26"/>
          <w:szCs w:val="26"/>
        </w:rPr>
        <w:t>G</w:t>
      </w:r>
      <w:r w:rsidRPr="005E6117">
        <w:rPr>
          <w:rFonts w:ascii="Times New Roman" w:hAnsi="Times New Roman"/>
          <w:sz w:val="26"/>
          <w:szCs w:val="26"/>
        </w:rPr>
        <w:t>ầ</w:t>
      </w:r>
      <w:r w:rsidRPr="005E6117">
        <w:rPr>
          <w:rFonts w:ascii="Times New Roman" w:hAnsi="Times New Roman"/>
          <w:sz w:val="26"/>
          <w:szCs w:val="26"/>
        </w:rPr>
        <w:t>n 17 năm tù đày là th</w:t>
      </w:r>
      <w:r w:rsidRPr="005E6117">
        <w:rPr>
          <w:rFonts w:ascii="Times New Roman" w:hAnsi="Times New Roman"/>
          <w:sz w:val="26"/>
          <w:szCs w:val="26"/>
        </w:rPr>
        <w:t>ử</w:t>
      </w:r>
      <w:r w:rsidRPr="005E6117">
        <w:rPr>
          <w:rFonts w:ascii="Times New Roman" w:hAnsi="Times New Roman"/>
          <w:sz w:val="26"/>
          <w:szCs w:val="26"/>
        </w:rPr>
        <w:t xml:space="preserve"> thách l</w:t>
      </w:r>
      <w:r w:rsidRPr="005E6117">
        <w:rPr>
          <w:rFonts w:ascii="Times New Roman" w:hAnsi="Times New Roman"/>
          <w:sz w:val="26"/>
          <w:szCs w:val="26"/>
        </w:rPr>
        <w:t>ớ</w:t>
      </w:r>
      <w:r w:rsidRPr="005E6117">
        <w:rPr>
          <w:rFonts w:ascii="Times New Roman" w:hAnsi="Times New Roman"/>
          <w:sz w:val="26"/>
          <w:szCs w:val="26"/>
        </w:rPr>
        <w:t>n</w:t>
      </w:r>
      <w:r w:rsidRPr="005E6117">
        <w:rPr>
          <w:rFonts w:ascii="Times New Roman" w:hAnsi="Times New Roman"/>
          <w:sz w:val="26"/>
          <w:szCs w:val="26"/>
        </w:rPr>
        <w:t xml:space="preserve"> trong cu</w:t>
      </w:r>
      <w:r w:rsidRPr="005E6117">
        <w:rPr>
          <w:rFonts w:ascii="Times New Roman" w:hAnsi="Times New Roman"/>
          <w:sz w:val="26"/>
          <w:szCs w:val="26"/>
        </w:rPr>
        <w:t>ộ</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chi</w:t>
      </w:r>
      <w:r w:rsidRPr="005E6117">
        <w:rPr>
          <w:rFonts w:ascii="Times New Roman" w:hAnsi="Times New Roman"/>
          <w:sz w:val="26"/>
          <w:szCs w:val="26"/>
        </w:rPr>
        <w:t>ế</w:t>
      </w:r>
      <w:r w:rsidRPr="005E6117">
        <w:rPr>
          <w:rFonts w:ascii="Times New Roman" w:hAnsi="Times New Roman"/>
          <w:sz w:val="26"/>
          <w:szCs w:val="26"/>
        </w:rPr>
        <w:t>n sĩ cách m</w:t>
      </w:r>
      <w:r w:rsidRPr="005E6117">
        <w:rPr>
          <w:rFonts w:ascii="Times New Roman" w:hAnsi="Times New Roman"/>
          <w:sz w:val="26"/>
          <w:szCs w:val="26"/>
        </w:rPr>
        <w:t>ạ</w:t>
      </w:r>
      <w:r w:rsidRPr="005E6117">
        <w:rPr>
          <w:rFonts w:ascii="Times New Roman" w:hAnsi="Times New Roman"/>
          <w:sz w:val="26"/>
          <w:szCs w:val="26"/>
        </w:rPr>
        <w:t>ng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Trong nh</w:t>
      </w:r>
      <w:r w:rsidRPr="005E6117">
        <w:rPr>
          <w:rFonts w:ascii="Times New Roman" w:hAnsi="Times New Roman"/>
          <w:sz w:val="26"/>
          <w:szCs w:val="26"/>
        </w:rPr>
        <w:t>ữ</w:t>
      </w:r>
      <w:r w:rsidRPr="005E6117">
        <w:rPr>
          <w:rFonts w:ascii="Times New Roman" w:hAnsi="Times New Roman"/>
          <w:sz w:val="26"/>
          <w:szCs w:val="26"/>
        </w:rPr>
        <w:t>ng tháng năm th</w:t>
      </w:r>
      <w:r w:rsidRPr="005E6117">
        <w:rPr>
          <w:rFonts w:ascii="Times New Roman" w:hAnsi="Times New Roman"/>
          <w:sz w:val="26"/>
          <w:szCs w:val="26"/>
        </w:rPr>
        <w:t>ử</w:t>
      </w:r>
      <w:r w:rsidRPr="005E6117">
        <w:rPr>
          <w:rFonts w:ascii="Times New Roman" w:hAnsi="Times New Roman"/>
          <w:sz w:val="26"/>
          <w:szCs w:val="26"/>
        </w:rPr>
        <w:t xml:space="preserve"> thách kh</w:t>
      </w:r>
      <w:r w:rsidRPr="005E6117">
        <w:rPr>
          <w:rFonts w:ascii="Times New Roman" w:hAnsi="Times New Roman"/>
          <w:sz w:val="26"/>
          <w:szCs w:val="26"/>
        </w:rPr>
        <w:t>ố</w:t>
      </w:r>
      <w:r w:rsidRPr="005E6117">
        <w:rPr>
          <w:rFonts w:ascii="Times New Roman" w:hAnsi="Times New Roman"/>
          <w:sz w:val="26"/>
          <w:szCs w:val="26"/>
        </w:rPr>
        <w:t>c li</w:t>
      </w:r>
      <w:r w:rsidRPr="005E6117">
        <w:rPr>
          <w:rFonts w:ascii="Times New Roman" w:hAnsi="Times New Roman"/>
          <w:sz w:val="26"/>
          <w:szCs w:val="26"/>
        </w:rPr>
        <w:t>ệ</w:t>
      </w:r>
      <w:r w:rsidRPr="005E6117">
        <w:rPr>
          <w:rFonts w:ascii="Times New Roman" w:hAnsi="Times New Roman"/>
          <w:sz w:val="26"/>
          <w:szCs w:val="26"/>
        </w:rPr>
        <w:t>t,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luôn t</w:t>
      </w:r>
      <w:r w:rsidRPr="005E6117">
        <w:rPr>
          <w:rFonts w:ascii="Times New Roman" w:hAnsi="Times New Roman"/>
          <w:sz w:val="26"/>
          <w:szCs w:val="26"/>
        </w:rPr>
        <w:t>ỏ</w:t>
      </w:r>
      <w:r w:rsidRPr="005E6117">
        <w:rPr>
          <w:rFonts w:ascii="Times New Roman" w:hAnsi="Times New Roman"/>
          <w:sz w:val="26"/>
          <w:szCs w:val="26"/>
        </w:rPr>
        <w:t xml:space="preserve"> rõ là m</w:t>
      </w:r>
      <w:r w:rsidRPr="005E6117">
        <w:rPr>
          <w:rFonts w:ascii="Times New Roman" w:hAnsi="Times New Roman"/>
          <w:sz w:val="26"/>
          <w:szCs w:val="26"/>
        </w:rPr>
        <w:t>ộ</w:t>
      </w:r>
      <w:r w:rsidRPr="005E6117">
        <w:rPr>
          <w:rFonts w:ascii="Times New Roman" w:hAnsi="Times New Roman"/>
          <w:sz w:val="26"/>
          <w:szCs w:val="26"/>
        </w:rPr>
        <w:t>t ngư</w:t>
      </w:r>
      <w:r w:rsidRPr="005E6117">
        <w:rPr>
          <w:rFonts w:ascii="Times New Roman" w:hAnsi="Times New Roman"/>
          <w:sz w:val="26"/>
          <w:szCs w:val="26"/>
        </w:rPr>
        <w:t>ờ</w:t>
      </w:r>
      <w:r w:rsidRPr="005E6117">
        <w:rPr>
          <w:rFonts w:ascii="Times New Roman" w:hAnsi="Times New Roman"/>
          <w:sz w:val="26"/>
          <w:szCs w:val="26"/>
        </w:rPr>
        <w:t>i cách m</w:t>
      </w:r>
      <w:r w:rsidRPr="005E6117">
        <w:rPr>
          <w:rFonts w:ascii="Times New Roman" w:hAnsi="Times New Roman"/>
          <w:sz w:val="26"/>
          <w:szCs w:val="26"/>
        </w:rPr>
        <w:t>ạ</w:t>
      </w:r>
      <w:r w:rsidRPr="005E6117">
        <w:rPr>
          <w:rFonts w:ascii="Times New Roman" w:hAnsi="Times New Roman"/>
          <w:sz w:val="26"/>
          <w:szCs w:val="26"/>
        </w:rPr>
        <w:t>ng chân chính, có ngh</w:t>
      </w:r>
      <w:r w:rsidRPr="005E6117">
        <w:rPr>
          <w:rFonts w:ascii="Times New Roman" w:hAnsi="Times New Roman"/>
          <w:sz w:val="26"/>
          <w:szCs w:val="26"/>
        </w:rPr>
        <w:t>ị</w:t>
      </w:r>
      <w:r w:rsidRPr="005E6117">
        <w:rPr>
          <w:rFonts w:ascii="Times New Roman" w:hAnsi="Times New Roman"/>
          <w:sz w:val="26"/>
          <w:szCs w:val="26"/>
        </w:rPr>
        <w:t xml:space="preserve"> l</w:t>
      </w:r>
      <w:r w:rsidRPr="005E6117">
        <w:rPr>
          <w:rFonts w:ascii="Times New Roman" w:hAnsi="Times New Roman"/>
          <w:sz w:val="26"/>
          <w:szCs w:val="26"/>
        </w:rPr>
        <w:t>ự</w:t>
      </w:r>
      <w:r w:rsidRPr="005E6117">
        <w:rPr>
          <w:rFonts w:ascii="Times New Roman" w:hAnsi="Times New Roman"/>
          <w:sz w:val="26"/>
          <w:szCs w:val="26"/>
        </w:rPr>
        <w:t>c phi thư</w:t>
      </w:r>
      <w:r w:rsidRPr="005E6117">
        <w:rPr>
          <w:rFonts w:ascii="Times New Roman" w:hAnsi="Times New Roman"/>
          <w:sz w:val="26"/>
          <w:szCs w:val="26"/>
        </w:rPr>
        <w:t>ờ</w:t>
      </w:r>
      <w:r w:rsidRPr="005E6117">
        <w:rPr>
          <w:rFonts w:ascii="Times New Roman" w:hAnsi="Times New Roman"/>
          <w:sz w:val="26"/>
          <w:szCs w:val="26"/>
        </w:rPr>
        <w:t>ng, trung thành vô h</w:t>
      </w:r>
      <w:r w:rsidRPr="005E6117">
        <w:rPr>
          <w:rFonts w:ascii="Times New Roman" w:hAnsi="Times New Roman"/>
          <w:sz w:val="26"/>
          <w:szCs w:val="26"/>
        </w:rPr>
        <w:t>ạ</w:t>
      </w:r>
      <w:r w:rsidRPr="005E6117">
        <w:rPr>
          <w:rFonts w:ascii="Times New Roman" w:hAnsi="Times New Roman"/>
          <w:sz w:val="26"/>
          <w:szCs w:val="26"/>
        </w:rPr>
        <w:t>n v</w:t>
      </w:r>
      <w:r w:rsidRPr="005E6117">
        <w:rPr>
          <w:rFonts w:ascii="Times New Roman" w:hAnsi="Times New Roman"/>
          <w:sz w:val="26"/>
          <w:szCs w:val="26"/>
        </w:rPr>
        <w:t>ớ</w:t>
      </w:r>
      <w:r w:rsidRPr="005E6117">
        <w:rPr>
          <w:rFonts w:ascii="Times New Roman" w:hAnsi="Times New Roman"/>
          <w:sz w:val="26"/>
          <w:szCs w:val="26"/>
        </w:rPr>
        <w:t>i Đ</w:t>
      </w:r>
      <w:r w:rsidRPr="005E6117">
        <w:rPr>
          <w:rFonts w:ascii="Times New Roman" w:hAnsi="Times New Roman"/>
          <w:sz w:val="26"/>
          <w:szCs w:val="26"/>
        </w:rPr>
        <w:t>ả</w:t>
      </w:r>
      <w:r w:rsidRPr="005E6117">
        <w:rPr>
          <w:rFonts w:ascii="Times New Roman" w:hAnsi="Times New Roman"/>
          <w:sz w:val="26"/>
          <w:szCs w:val="26"/>
        </w:rPr>
        <w:t>ng, v</w:t>
      </w:r>
      <w:r w:rsidRPr="005E6117">
        <w:rPr>
          <w:rFonts w:ascii="Times New Roman" w:hAnsi="Times New Roman"/>
          <w:sz w:val="26"/>
          <w:szCs w:val="26"/>
        </w:rPr>
        <w:t>ớ</w:t>
      </w:r>
      <w:r w:rsidRPr="005E6117">
        <w:rPr>
          <w:rFonts w:ascii="Times New Roman" w:hAnsi="Times New Roman"/>
          <w:sz w:val="26"/>
          <w:szCs w:val="26"/>
        </w:rPr>
        <w:t>i cách m</w:t>
      </w:r>
      <w:r w:rsidRPr="005E6117">
        <w:rPr>
          <w:rFonts w:ascii="Times New Roman" w:hAnsi="Times New Roman"/>
          <w:sz w:val="26"/>
          <w:szCs w:val="26"/>
        </w:rPr>
        <w:t>ạ</w:t>
      </w:r>
      <w:r w:rsidRPr="005E6117">
        <w:rPr>
          <w:rFonts w:ascii="Times New Roman" w:hAnsi="Times New Roman"/>
          <w:sz w:val="26"/>
          <w:szCs w:val="26"/>
        </w:rPr>
        <w:t>ng. B</w:t>
      </w:r>
      <w:r w:rsidRPr="005E6117">
        <w:rPr>
          <w:rFonts w:ascii="Times New Roman" w:hAnsi="Times New Roman"/>
          <w:sz w:val="26"/>
          <w:szCs w:val="26"/>
        </w:rPr>
        <w:t>ả</w:t>
      </w:r>
      <w:r w:rsidRPr="005E6117">
        <w:rPr>
          <w:rFonts w:ascii="Times New Roman" w:hAnsi="Times New Roman"/>
          <w:sz w:val="26"/>
          <w:szCs w:val="26"/>
        </w:rPr>
        <w:t>n lĩnh và hành đ</w:t>
      </w:r>
      <w:r w:rsidRPr="005E6117">
        <w:rPr>
          <w:rFonts w:ascii="Times New Roman" w:hAnsi="Times New Roman"/>
          <w:sz w:val="26"/>
          <w:szCs w:val="26"/>
        </w:rPr>
        <w:t>ộ</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Ngư</w:t>
      </w:r>
      <w:r w:rsidRPr="005E6117">
        <w:rPr>
          <w:rFonts w:ascii="Times New Roman" w:hAnsi="Times New Roman"/>
          <w:sz w:val="26"/>
          <w:szCs w:val="26"/>
        </w:rPr>
        <w:t>ờ</w:t>
      </w:r>
      <w:r w:rsidRPr="005E6117">
        <w:rPr>
          <w:rFonts w:ascii="Times New Roman" w:hAnsi="Times New Roman"/>
          <w:sz w:val="26"/>
          <w:szCs w:val="26"/>
        </w:rPr>
        <w:t>i làm k</w:t>
      </w:r>
      <w:r w:rsidRPr="005E6117">
        <w:rPr>
          <w:rFonts w:ascii="Times New Roman" w:hAnsi="Times New Roman"/>
          <w:sz w:val="26"/>
          <w:szCs w:val="26"/>
        </w:rPr>
        <w:t>ẻ</w:t>
      </w:r>
      <w:r w:rsidRPr="005E6117">
        <w:rPr>
          <w:rFonts w:ascii="Times New Roman" w:hAnsi="Times New Roman"/>
          <w:sz w:val="26"/>
          <w:szCs w:val="26"/>
        </w:rPr>
        <w:t xml:space="preserve"> thù ph</w:t>
      </w:r>
      <w:r w:rsidRPr="005E6117">
        <w:rPr>
          <w:rFonts w:ascii="Times New Roman" w:hAnsi="Times New Roman"/>
          <w:sz w:val="26"/>
          <w:szCs w:val="26"/>
        </w:rPr>
        <w:t>ả</w:t>
      </w:r>
      <w:r w:rsidRPr="005E6117">
        <w:rPr>
          <w:rFonts w:ascii="Times New Roman" w:hAnsi="Times New Roman"/>
          <w:sz w:val="26"/>
          <w:szCs w:val="26"/>
        </w:rPr>
        <w:t>i e dè, kính n</w:t>
      </w:r>
      <w:r w:rsidRPr="005E6117">
        <w:rPr>
          <w:rFonts w:ascii="Times New Roman" w:hAnsi="Times New Roman"/>
          <w:sz w:val="26"/>
          <w:szCs w:val="26"/>
        </w:rPr>
        <w:t>ể</w:t>
      </w:r>
      <w:r w:rsidRPr="005E6117">
        <w:rPr>
          <w:rFonts w:ascii="Times New Roman" w:hAnsi="Times New Roman"/>
          <w:sz w:val="26"/>
          <w:szCs w:val="26"/>
        </w:rPr>
        <w:t>, đ</w:t>
      </w:r>
      <w:r w:rsidRPr="005E6117">
        <w:rPr>
          <w:rFonts w:ascii="Times New Roman" w:hAnsi="Times New Roman"/>
          <w:sz w:val="26"/>
          <w:szCs w:val="26"/>
        </w:rPr>
        <w:t>ồ</w:t>
      </w:r>
      <w:r w:rsidRPr="005E6117">
        <w:rPr>
          <w:rFonts w:ascii="Times New Roman" w:hAnsi="Times New Roman"/>
          <w:sz w:val="26"/>
          <w:szCs w:val="26"/>
        </w:rPr>
        <w:t>ng chí, b</w:t>
      </w:r>
      <w:r w:rsidRPr="005E6117">
        <w:rPr>
          <w:rFonts w:ascii="Times New Roman" w:hAnsi="Times New Roman"/>
          <w:sz w:val="26"/>
          <w:szCs w:val="26"/>
        </w:rPr>
        <w:t>ạ</w:t>
      </w:r>
      <w:r w:rsidRPr="005E6117">
        <w:rPr>
          <w:rFonts w:ascii="Times New Roman" w:hAnsi="Times New Roman"/>
          <w:sz w:val="26"/>
          <w:szCs w:val="26"/>
        </w:rPr>
        <w:t>n bè càng quý tr</w:t>
      </w:r>
      <w:r w:rsidRPr="005E6117">
        <w:rPr>
          <w:rFonts w:ascii="Times New Roman" w:hAnsi="Times New Roman"/>
          <w:sz w:val="26"/>
          <w:szCs w:val="26"/>
        </w:rPr>
        <w:t>ọ</w:t>
      </w:r>
      <w:r w:rsidRPr="005E6117">
        <w:rPr>
          <w:rFonts w:ascii="Times New Roman" w:hAnsi="Times New Roman"/>
          <w:sz w:val="26"/>
          <w:szCs w:val="26"/>
        </w:rPr>
        <w:t>ng, kính ph</w:t>
      </w:r>
      <w:r w:rsidRPr="005E6117">
        <w:rPr>
          <w:rFonts w:ascii="Times New Roman" w:hAnsi="Times New Roman"/>
          <w:sz w:val="26"/>
          <w:szCs w:val="26"/>
        </w:rPr>
        <w:t>ụ</w:t>
      </w:r>
      <w:r w:rsidRPr="005E6117">
        <w:rPr>
          <w:rFonts w:ascii="Times New Roman" w:hAnsi="Times New Roman"/>
          <w:sz w:val="26"/>
          <w:szCs w:val="26"/>
        </w:rPr>
        <w:t>c.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chi</w:t>
      </w:r>
      <w:r w:rsidRPr="005E6117">
        <w:rPr>
          <w:rFonts w:ascii="Times New Roman" w:hAnsi="Times New Roman"/>
          <w:sz w:val="26"/>
          <w:szCs w:val="26"/>
        </w:rPr>
        <w:t>ế</w:t>
      </w:r>
      <w:r w:rsidRPr="005E6117">
        <w:rPr>
          <w:rFonts w:ascii="Times New Roman" w:hAnsi="Times New Roman"/>
          <w:sz w:val="26"/>
          <w:szCs w:val="26"/>
        </w:rPr>
        <w:t>n th</w:t>
      </w:r>
      <w:r w:rsidRPr="005E6117">
        <w:rPr>
          <w:rFonts w:ascii="Times New Roman" w:hAnsi="Times New Roman"/>
          <w:sz w:val="26"/>
          <w:szCs w:val="26"/>
        </w:rPr>
        <w:t>ắ</w:t>
      </w:r>
      <w:r w:rsidRPr="005E6117">
        <w:rPr>
          <w:rFonts w:ascii="Times New Roman" w:hAnsi="Times New Roman"/>
          <w:sz w:val="26"/>
          <w:szCs w:val="26"/>
        </w:rPr>
        <w:t>ng k</w:t>
      </w:r>
      <w:r w:rsidRPr="005E6117">
        <w:rPr>
          <w:rFonts w:ascii="Times New Roman" w:hAnsi="Times New Roman"/>
          <w:sz w:val="26"/>
          <w:szCs w:val="26"/>
        </w:rPr>
        <w:t>ẻ</w:t>
      </w:r>
      <w:r w:rsidRPr="005E6117">
        <w:rPr>
          <w:rFonts w:ascii="Times New Roman" w:hAnsi="Times New Roman"/>
          <w:sz w:val="26"/>
          <w:szCs w:val="26"/>
        </w:rPr>
        <w:t xml:space="preserve"> thù ngay trong lòng nó.  V</w:t>
      </w:r>
      <w:r w:rsidRPr="005E6117">
        <w:rPr>
          <w:rFonts w:ascii="Times New Roman" w:hAnsi="Times New Roman"/>
          <w:sz w:val="26"/>
          <w:szCs w:val="26"/>
        </w:rPr>
        <w:t>ớ</w:t>
      </w:r>
      <w:r w:rsidRPr="005E6117">
        <w:rPr>
          <w:rFonts w:ascii="Times New Roman" w:hAnsi="Times New Roman"/>
          <w:sz w:val="26"/>
          <w:szCs w:val="26"/>
        </w:rPr>
        <w:t>i tư ch</w:t>
      </w:r>
      <w:r w:rsidRPr="005E6117">
        <w:rPr>
          <w:rFonts w:ascii="Times New Roman" w:hAnsi="Times New Roman"/>
          <w:sz w:val="26"/>
          <w:szCs w:val="26"/>
        </w:rPr>
        <w:t>ấ</w:t>
      </w:r>
      <w:r w:rsidRPr="005E6117">
        <w:rPr>
          <w:rFonts w:ascii="Times New Roman" w:hAnsi="Times New Roman"/>
          <w:sz w:val="26"/>
          <w:szCs w:val="26"/>
        </w:rPr>
        <w:t>t thông minh , nh</w:t>
      </w:r>
      <w:r w:rsidRPr="005E6117">
        <w:rPr>
          <w:rFonts w:ascii="Times New Roman" w:hAnsi="Times New Roman"/>
          <w:sz w:val="26"/>
          <w:szCs w:val="26"/>
        </w:rPr>
        <w:t>ậ</w:t>
      </w:r>
      <w:r w:rsidRPr="005E6117">
        <w:rPr>
          <w:rFonts w:ascii="Times New Roman" w:hAnsi="Times New Roman"/>
          <w:sz w:val="26"/>
          <w:szCs w:val="26"/>
        </w:rPr>
        <w:t>n th</w:t>
      </w:r>
      <w:r w:rsidRPr="005E6117">
        <w:rPr>
          <w:rFonts w:ascii="Times New Roman" w:hAnsi="Times New Roman"/>
          <w:sz w:val="26"/>
          <w:szCs w:val="26"/>
        </w:rPr>
        <w:t>ấ</w:t>
      </w:r>
      <w:r w:rsidRPr="005E6117">
        <w:rPr>
          <w:rFonts w:ascii="Times New Roman" w:hAnsi="Times New Roman"/>
          <w:sz w:val="26"/>
          <w:szCs w:val="26"/>
        </w:rPr>
        <w:t>y rõ s</w:t>
      </w:r>
      <w:r w:rsidRPr="005E6117">
        <w:rPr>
          <w:rFonts w:ascii="Times New Roman" w:hAnsi="Times New Roman"/>
          <w:sz w:val="26"/>
          <w:szCs w:val="26"/>
        </w:rPr>
        <w:t>ự</w:t>
      </w:r>
      <w:r w:rsidRPr="005E6117">
        <w:rPr>
          <w:rFonts w:ascii="Times New Roman" w:hAnsi="Times New Roman"/>
          <w:sz w:val="26"/>
          <w:szCs w:val="26"/>
        </w:rPr>
        <w:t xml:space="preserve"> tàn b</w:t>
      </w:r>
      <w:r w:rsidRPr="005E6117">
        <w:rPr>
          <w:rFonts w:ascii="Times New Roman" w:hAnsi="Times New Roman"/>
          <w:sz w:val="26"/>
          <w:szCs w:val="26"/>
        </w:rPr>
        <w:t>ạ</w:t>
      </w:r>
      <w:r w:rsidRPr="005E6117">
        <w:rPr>
          <w:rFonts w:ascii="Times New Roman" w:hAnsi="Times New Roman"/>
          <w:sz w:val="26"/>
          <w:szCs w:val="26"/>
        </w:rPr>
        <w:t>o , b</w:t>
      </w:r>
      <w:r w:rsidRPr="005E6117">
        <w:rPr>
          <w:rFonts w:ascii="Times New Roman" w:hAnsi="Times New Roman"/>
          <w:sz w:val="26"/>
          <w:szCs w:val="26"/>
        </w:rPr>
        <w:t>ấ</w:t>
      </w:r>
      <w:r w:rsidRPr="005E6117">
        <w:rPr>
          <w:rFonts w:ascii="Times New Roman" w:hAnsi="Times New Roman"/>
          <w:sz w:val="26"/>
          <w:szCs w:val="26"/>
        </w:rPr>
        <w:t>t công và ch</w:t>
      </w:r>
      <w:r w:rsidRPr="005E6117">
        <w:rPr>
          <w:rFonts w:ascii="Times New Roman" w:hAnsi="Times New Roman"/>
          <w:sz w:val="26"/>
          <w:szCs w:val="26"/>
        </w:rPr>
        <w:t>ứ</w:t>
      </w:r>
      <w:r w:rsidRPr="005E6117">
        <w:rPr>
          <w:rFonts w:ascii="Times New Roman" w:hAnsi="Times New Roman"/>
          <w:sz w:val="26"/>
          <w:szCs w:val="26"/>
        </w:rPr>
        <w:t>ng ki</w:t>
      </w:r>
      <w:r w:rsidRPr="005E6117">
        <w:rPr>
          <w:rFonts w:ascii="Times New Roman" w:hAnsi="Times New Roman"/>
          <w:sz w:val="26"/>
          <w:szCs w:val="26"/>
        </w:rPr>
        <w:t>ế</w:t>
      </w:r>
      <w:r w:rsidRPr="005E6117">
        <w:rPr>
          <w:rFonts w:ascii="Times New Roman" w:hAnsi="Times New Roman"/>
          <w:sz w:val="26"/>
          <w:szCs w:val="26"/>
        </w:rPr>
        <w:t>n c</w:t>
      </w:r>
      <w:r w:rsidRPr="005E6117">
        <w:rPr>
          <w:rFonts w:ascii="Times New Roman" w:hAnsi="Times New Roman"/>
          <w:sz w:val="26"/>
          <w:szCs w:val="26"/>
        </w:rPr>
        <w:t>ả</w:t>
      </w:r>
      <w:r w:rsidRPr="005E6117">
        <w:rPr>
          <w:rFonts w:ascii="Times New Roman" w:hAnsi="Times New Roman"/>
          <w:sz w:val="26"/>
          <w:szCs w:val="26"/>
        </w:rPr>
        <w:t>nh nhân dân  bóc l</w:t>
      </w:r>
      <w:r w:rsidRPr="005E6117">
        <w:rPr>
          <w:rFonts w:ascii="Times New Roman" w:hAnsi="Times New Roman"/>
          <w:sz w:val="26"/>
          <w:szCs w:val="26"/>
        </w:rPr>
        <w:t>ộ</w:t>
      </w:r>
      <w:r w:rsidRPr="005E6117">
        <w:rPr>
          <w:rFonts w:ascii="Times New Roman" w:hAnsi="Times New Roman"/>
          <w:sz w:val="26"/>
          <w:szCs w:val="26"/>
        </w:rPr>
        <w:t>t t</w:t>
      </w:r>
      <w:r w:rsidRPr="005E6117">
        <w:rPr>
          <w:rFonts w:ascii="Times New Roman" w:hAnsi="Times New Roman"/>
          <w:sz w:val="26"/>
          <w:szCs w:val="26"/>
        </w:rPr>
        <w:t>ừ</w:t>
      </w:r>
      <w:r w:rsidRPr="005E6117">
        <w:rPr>
          <w:rFonts w:ascii="Times New Roman" w:hAnsi="Times New Roman"/>
          <w:sz w:val="26"/>
          <w:szCs w:val="26"/>
        </w:rPr>
        <w:t xml:space="preserve">  b</w:t>
      </w:r>
      <w:r w:rsidRPr="005E6117">
        <w:rPr>
          <w:rFonts w:ascii="Times New Roman" w:hAnsi="Times New Roman"/>
          <w:sz w:val="26"/>
          <w:szCs w:val="26"/>
        </w:rPr>
        <w:t>ọ</w:t>
      </w:r>
      <w:r w:rsidRPr="005E6117">
        <w:rPr>
          <w:rFonts w:ascii="Times New Roman" w:hAnsi="Times New Roman"/>
          <w:sz w:val="26"/>
          <w:szCs w:val="26"/>
        </w:rPr>
        <w:t>n tay sai và k</w:t>
      </w:r>
      <w:r w:rsidRPr="005E6117">
        <w:rPr>
          <w:rFonts w:ascii="Times New Roman" w:hAnsi="Times New Roman"/>
          <w:sz w:val="26"/>
          <w:szCs w:val="26"/>
        </w:rPr>
        <w:t>ẻ</w:t>
      </w:r>
      <w:r w:rsidRPr="005E6117">
        <w:rPr>
          <w:rFonts w:ascii="Times New Roman" w:hAnsi="Times New Roman"/>
          <w:sz w:val="26"/>
          <w:szCs w:val="26"/>
        </w:rPr>
        <w:t xml:space="preserve"> xâm l</w:t>
      </w:r>
      <w:r w:rsidRPr="005E6117">
        <w:rPr>
          <w:rFonts w:ascii="Times New Roman" w:hAnsi="Times New Roman"/>
          <w:sz w:val="26"/>
          <w:szCs w:val="26"/>
        </w:rPr>
        <w:t>ư</w:t>
      </w:r>
      <w:r w:rsidRPr="005E6117">
        <w:rPr>
          <w:rFonts w:ascii="Times New Roman" w:hAnsi="Times New Roman"/>
          <w:sz w:val="26"/>
          <w:szCs w:val="26"/>
        </w:rPr>
        <w:t>ợ</w:t>
      </w:r>
      <w:r w:rsidRPr="005E6117">
        <w:rPr>
          <w:rFonts w:ascii="Times New Roman" w:hAnsi="Times New Roman"/>
          <w:sz w:val="26"/>
          <w:szCs w:val="26"/>
        </w:rPr>
        <w:t>c. Bác đã kêu g</w:t>
      </w:r>
      <w:r w:rsidRPr="005E6117">
        <w:rPr>
          <w:rFonts w:ascii="Times New Roman" w:hAnsi="Times New Roman"/>
          <w:sz w:val="26"/>
          <w:szCs w:val="26"/>
        </w:rPr>
        <w:t>ọ</w:t>
      </w:r>
      <w:r w:rsidRPr="005E6117">
        <w:rPr>
          <w:rFonts w:ascii="Times New Roman" w:hAnsi="Times New Roman"/>
          <w:sz w:val="26"/>
          <w:szCs w:val="26"/>
        </w:rPr>
        <w:t>i m</w:t>
      </w:r>
      <w:r w:rsidRPr="005E6117">
        <w:rPr>
          <w:rFonts w:ascii="Times New Roman" w:hAnsi="Times New Roman"/>
          <w:sz w:val="26"/>
          <w:szCs w:val="26"/>
        </w:rPr>
        <w:t>ọ</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hãy đ</w:t>
      </w:r>
      <w:r w:rsidRPr="005E6117">
        <w:rPr>
          <w:rFonts w:ascii="Times New Roman" w:hAnsi="Times New Roman"/>
          <w:sz w:val="26"/>
          <w:szCs w:val="26"/>
        </w:rPr>
        <w:t>ứ</w:t>
      </w:r>
      <w:r w:rsidRPr="005E6117">
        <w:rPr>
          <w:rFonts w:ascii="Times New Roman" w:hAnsi="Times New Roman"/>
          <w:sz w:val="26"/>
          <w:szCs w:val="26"/>
        </w:rPr>
        <w:t>ng lên đ</w:t>
      </w:r>
      <w:r w:rsidRPr="005E6117">
        <w:rPr>
          <w:rFonts w:ascii="Times New Roman" w:hAnsi="Times New Roman"/>
          <w:sz w:val="26"/>
          <w:szCs w:val="26"/>
        </w:rPr>
        <w:t>ấ</w:t>
      </w:r>
      <w:r w:rsidRPr="005E6117">
        <w:rPr>
          <w:rFonts w:ascii="Times New Roman" w:hAnsi="Times New Roman"/>
          <w:sz w:val="26"/>
          <w:szCs w:val="26"/>
        </w:rPr>
        <w:t>u tranh yêu c</w:t>
      </w:r>
      <w:r w:rsidRPr="005E6117">
        <w:rPr>
          <w:rFonts w:ascii="Times New Roman" w:hAnsi="Times New Roman"/>
          <w:sz w:val="26"/>
          <w:szCs w:val="26"/>
        </w:rPr>
        <w:t>ầ</w:t>
      </w:r>
      <w:r w:rsidRPr="005E6117">
        <w:rPr>
          <w:rFonts w:ascii="Times New Roman" w:hAnsi="Times New Roman"/>
          <w:sz w:val="26"/>
          <w:szCs w:val="26"/>
        </w:rPr>
        <w:t>u gi</w:t>
      </w:r>
      <w:r w:rsidRPr="005E6117">
        <w:rPr>
          <w:rFonts w:ascii="Times New Roman" w:hAnsi="Times New Roman"/>
          <w:sz w:val="26"/>
          <w:szCs w:val="26"/>
        </w:rPr>
        <w:t>ả</w:t>
      </w:r>
      <w:r w:rsidRPr="005E6117">
        <w:rPr>
          <w:rFonts w:ascii="Times New Roman" w:hAnsi="Times New Roman"/>
          <w:sz w:val="26"/>
          <w:szCs w:val="26"/>
        </w:rPr>
        <w:t>m gi</w:t>
      </w:r>
      <w:r w:rsidRPr="005E6117">
        <w:rPr>
          <w:rFonts w:ascii="Times New Roman" w:hAnsi="Times New Roman"/>
          <w:sz w:val="26"/>
          <w:szCs w:val="26"/>
        </w:rPr>
        <w:t>ờ</w:t>
      </w:r>
      <w:r w:rsidRPr="005E6117">
        <w:rPr>
          <w:rFonts w:ascii="Times New Roman" w:hAnsi="Times New Roman"/>
          <w:sz w:val="26"/>
          <w:szCs w:val="26"/>
        </w:rPr>
        <w:t xml:space="preserve"> lao đ</w:t>
      </w:r>
      <w:r w:rsidRPr="005E6117">
        <w:rPr>
          <w:rFonts w:ascii="Times New Roman" w:hAnsi="Times New Roman"/>
          <w:sz w:val="26"/>
          <w:szCs w:val="26"/>
        </w:rPr>
        <w:t>ộ</w:t>
      </w:r>
      <w:r w:rsidRPr="005E6117">
        <w:rPr>
          <w:rFonts w:ascii="Times New Roman" w:hAnsi="Times New Roman"/>
          <w:sz w:val="26"/>
          <w:szCs w:val="26"/>
        </w:rPr>
        <w:t>ng , tăng lương , ph</w:t>
      </w:r>
      <w:r w:rsidRPr="005E6117">
        <w:rPr>
          <w:rFonts w:ascii="Times New Roman" w:hAnsi="Times New Roman"/>
          <w:sz w:val="26"/>
          <w:szCs w:val="26"/>
        </w:rPr>
        <w:t>ả</w:t>
      </w:r>
      <w:r w:rsidRPr="005E6117">
        <w:rPr>
          <w:rFonts w:ascii="Times New Roman" w:hAnsi="Times New Roman"/>
          <w:sz w:val="26"/>
          <w:szCs w:val="26"/>
        </w:rPr>
        <w:t>n đ</w:t>
      </w:r>
      <w:r w:rsidRPr="005E6117">
        <w:rPr>
          <w:rFonts w:ascii="Times New Roman" w:hAnsi="Times New Roman"/>
          <w:sz w:val="26"/>
          <w:szCs w:val="26"/>
        </w:rPr>
        <w:t>ố</w:t>
      </w:r>
      <w:r w:rsidRPr="005E6117">
        <w:rPr>
          <w:rFonts w:ascii="Times New Roman" w:hAnsi="Times New Roman"/>
          <w:sz w:val="26"/>
          <w:szCs w:val="26"/>
        </w:rPr>
        <w:t>i ch</w:t>
      </w:r>
      <w:r w:rsidRPr="005E6117">
        <w:rPr>
          <w:rFonts w:ascii="Times New Roman" w:hAnsi="Times New Roman"/>
          <w:sz w:val="26"/>
          <w:szCs w:val="26"/>
        </w:rPr>
        <w:t>ế</w:t>
      </w:r>
      <w:r w:rsidRPr="005E6117">
        <w:rPr>
          <w:rFonts w:ascii="Times New Roman" w:hAnsi="Times New Roman"/>
          <w:sz w:val="26"/>
          <w:szCs w:val="26"/>
        </w:rPr>
        <w:t xml:space="preserve"> đ</w:t>
      </w:r>
      <w:r w:rsidRPr="005E6117">
        <w:rPr>
          <w:rFonts w:ascii="Times New Roman" w:hAnsi="Times New Roman"/>
          <w:sz w:val="26"/>
          <w:szCs w:val="26"/>
        </w:rPr>
        <w:t>ộ</w:t>
      </w:r>
      <w:r w:rsidRPr="005E6117">
        <w:rPr>
          <w:rFonts w:ascii="Times New Roman" w:hAnsi="Times New Roman"/>
          <w:sz w:val="26"/>
          <w:szCs w:val="26"/>
        </w:rPr>
        <w:t xml:space="preserve"> lao đ</w:t>
      </w:r>
      <w:r w:rsidRPr="005E6117">
        <w:rPr>
          <w:rFonts w:ascii="Times New Roman" w:hAnsi="Times New Roman"/>
          <w:sz w:val="26"/>
          <w:szCs w:val="26"/>
        </w:rPr>
        <w:t>ộ</w:t>
      </w:r>
      <w:r w:rsidRPr="005E6117">
        <w:rPr>
          <w:rFonts w:ascii="Times New Roman" w:hAnsi="Times New Roman"/>
          <w:sz w:val="26"/>
          <w:szCs w:val="26"/>
        </w:rPr>
        <w:t>ng quá s</w:t>
      </w:r>
      <w:r w:rsidRPr="005E6117">
        <w:rPr>
          <w:rFonts w:ascii="Times New Roman" w:hAnsi="Times New Roman"/>
          <w:sz w:val="26"/>
          <w:szCs w:val="26"/>
        </w:rPr>
        <w:t>ứ</w:t>
      </w:r>
      <w:r w:rsidRPr="005E6117">
        <w:rPr>
          <w:rFonts w:ascii="Times New Roman" w:hAnsi="Times New Roman"/>
          <w:sz w:val="26"/>
          <w:szCs w:val="26"/>
        </w:rPr>
        <w:t>c,... Ph</w:t>
      </w:r>
      <w:r w:rsidRPr="005E6117">
        <w:rPr>
          <w:rFonts w:ascii="Times New Roman" w:hAnsi="Times New Roman"/>
          <w:sz w:val="26"/>
          <w:szCs w:val="26"/>
        </w:rPr>
        <w:t>ả</w:t>
      </w:r>
      <w:r w:rsidRPr="005E6117">
        <w:rPr>
          <w:rFonts w:ascii="Times New Roman" w:hAnsi="Times New Roman"/>
          <w:sz w:val="26"/>
          <w:szCs w:val="26"/>
        </w:rPr>
        <w:t>i chăng ch</w:t>
      </w:r>
      <w:r w:rsidRPr="005E6117">
        <w:rPr>
          <w:rFonts w:ascii="Times New Roman" w:hAnsi="Times New Roman"/>
          <w:sz w:val="26"/>
          <w:szCs w:val="26"/>
        </w:rPr>
        <w:t>ỉ</w:t>
      </w:r>
      <w:r w:rsidRPr="005E6117">
        <w:rPr>
          <w:rFonts w:ascii="Times New Roman" w:hAnsi="Times New Roman"/>
          <w:sz w:val="26"/>
          <w:szCs w:val="26"/>
        </w:rPr>
        <w:t xml:space="preserve"> khi có đ</w:t>
      </w:r>
      <w:r w:rsidRPr="005E6117">
        <w:rPr>
          <w:rFonts w:ascii="Times New Roman" w:hAnsi="Times New Roman"/>
          <w:sz w:val="26"/>
          <w:szCs w:val="26"/>
        </w:rPr>
        <w:t>ủ</w:t>
      </w:r>
      <w:r w:rsidRPr="005E6117">
        <w:rPr>
          <w:rFonts w:ascii="Times New Roman" w:hAnsi="Times New Roman"/>
          <w:sz w:val="26"/>
          <w:szCs w:val="26"/>
        </w:rPr>
        <w:t xml:space="preserve"> năng l</w:t>
      </w:r>
      <w:r w:rsidRPr="005E6117">
        <w:rPr>
          <w:rFonts w:ascii="Times New Roman" w:hAnsi="Times New Roman"/>
          <w:sz w:val="26"/>
          <w:szCs w:val="26"/>
        </w:rPr>
        <w:t>ự</w:t>
      </w:r>
      <w:r w:rsidRPr="005E6117">
        <w:rPr>
          <w:rFonts w:ascii="Times New Roman" w:hAnsi="Times New Roman"/>
          <w:sz w:val="26"/>
          <w:szCs w:val="26"/>
        </w:rPr>
        <w:t>c trí tu</w:t>
      </w:r>
      <w:r w:rsidRPr="005E6117">
        <w:rPr>
          <w:rFonts w:ascii="Times New Roman" w:hAnsi="Times New Roman"/>
          <w:sz w:val="26"/>
          <w:szCs w:val="26"/>
        </w:rPr>
        <w:t>ệ</w:t>
      </w:r>
      <w:r w:rsidRPr="005E6117">
        <w:rPr>
          <w:rFonts w:ascii="Times New Roman" w:hAnsi="Times New Roman"/>
          <w:sz w:val="26"/>
          <w:szCs w:val="26"/>
        </w:rPr>
        <w:t>, lãnh đ</w:t>
      </w:r>
      <w:r w:rsidRPr="005E6117">
        <w:rPr>
          <w:rFonts w:ascii="Times New Roman" w:hAnsi="Times New Roman"/>
          <w:sz w:val="26"/>
          <w:szCs w:val="26"/>
        </w:rPr>
        <w:t>ạ</w:t>
      </w:r>
      <w:r w:rsidRPr="005E6117">
        <w:rPr>
          <w:rFonts w:ascii="Times New Roman" w:hAnsi="Times New Roman"/>
          <w:sz w:val="26"/>
          <w:szCs w:val="26"/>
        </w:rPr>
        <w:t>o và c</w:t>
      </w:r>
      <w:r w:rsidRPr="005E6117">
        <w:rPr>
          <w:rFonts w:ascii="Times New Roman" w:hAnsi="Times New Roman"/>
          <w:sz w:val="26"/>
          <w:szCs w:val="26"/>
        </w:rPr>
        <w:t>ả</w:t>
      </w:r>
      <w:r w:rsidRPr="005E6117">
        <w:rPr>
          <w:rFonts w:ascii="Times New Roman" w:hAnsi="Times New Roman"/>
          <w:sz w:val="26"/>
          <w:szCs w:val="26"/>
        </w:rPr>
        <w:t xml:space="preserve"> tính can trư</w:t>
      </w:r>
      <w:r w:rsidRPr="005E6117">
        <w:rPr>
          <w:rFonts w:ascii="Times New Roman" w:hAnsi="Times New Roman"/>
          <w:sz w:val="26"/>
          <w:szCs w:val="26"/>
        </w:rPr>
        <w:t>ờ</w:t>
      </w:r>
      <w:r w:rsidRPr="005E6117">
        <w:rPr>
          <w:rFonts w:ascii="Times New Roman" w:hAnsi="Times New Roman"/>
          <w:sz w:val="26"/>
          <w:szCs w:val="26"/>
        </w:rPr>
        <w:t>ng m</w:t>
      </w:r>
      <w:r w:rsidRPr="005E6117">
        <w:rPr>
          <w:rFonts w:ascii="Times New Roman" w:hAnsi="Times New Roman"/>
          <w:sz w:val="26"/>
          <w:szCs w:val="26"/>
        </w:rPr>
        <w:t>ớ</w:t>
      </w:r>
      <w:r w:rsidRPr="005E6117">
        <w:rPr>
          <w:rFonts w:ascii="Times New Roman" w:hAnsi="Times New Roman"/>
          <w:sz w:val="26"/>
          <w:szCs w:val="26"/>
        </w:rPr>
        <w:t>i đ</w:t>
      </w:r>
      <w:r w:rsidRPr="005E6117">
        <w:rPr>
          <w:rFonts w:ascii="Times New Roman" w:hAnsi="Times New Roman"/>
          <w:sz w:val="26"/>
          <w:szCs w:val="26"/>
        </w:rPr>
        <w:t>ủ</w:t>
      </w:r>
      <w:r w:rsidRPr="005E6117">
        <w:rPr>
          <w:rFonts w:ascii="Times New Roman" w:hAnsi="Times New Roman"/>
          <w:sz w:val="26"/>
          <w:szCs w:val="26"/>
        </w:rPr>
        <w:t xml:space="preserve"> năng l</w:t>
      </w:r>
      <w:r w:rsidRPr="005E6117">
        <w:rPr>
          <w:rFonts w:ascii="Times New Roman" w:hAnsi="Times New Roman"/>
          <w:sz w:val="26"/>
          <w:szCs w:val="26"/>
        </w:rPr>
        <w:t>ự</w:t>
      </w:r>
      <w:r w:rsidRPr="005E6117">
        <w:rPr>
          <w:rFonts w:ascii="Times New Roman" w:hAnsi="Times New Roman"/>
          <w:sz w:val="26"/>
          <w:szCs w:val="26"/>
        </w:rPr>
        <w:t>c th</w:t>
      </w:r>
      <w:r w:rsidRPr="005E6117">
        <w:rPr>
          <w:rFonts w:ascii="Times New Roman" w:hAnsi="Times New Roman"/>
          <w:sz w:val="26"/>
          <w:szCs w:val="26"/>
        </w:rPr>
        <w:t>ự</w:t>
      </w:r>
      <w:r w:rsidRPr="005E6117">
        <w:rPr>
          <w:rFonts w:ascii="Times New Roman" w:hAnsi="Times New Roman"/>
          <w:sz w:val="26"/>
          <w:szCs w:val="26"/>
        </w:rPr>
        <w:t>c hi</w:t>
      </w:r>
      <w:r w:rsidRPr="005E6117">
        <w:rPr>
          <w:rFonts w:ascii="Times New Roman" w:hAnsi="Times New Roman"/>
          <w:sz w:val="26"/>
          <w:szCs w:val="26"/>
        </w:rPr>
        <w:t>ệ</w:t>
      </w:r>
      <w:r w:rsidRPr="005E6117">
        <w:rPr>
          <w:rFonts w:ascii="Times New Roman" w:hAnsi="Times New Roman"/>
          <w:sz w:val="26"/>
          <w:szCs w:val="26"/>
        </w:rPr>
        <w:t>n đ</w:t>
      </w:r>
      <w:r w:rsidRPr="005E6117">
        <w:rPr>
          <w:rFonts w:ascii="Times New Roman" w:hAnsi="Times New Roman"/>
          <w:sz w:val="26"/>
          <w:szCs w:val="26"/>
        </w:rPr>
        <w:t>ấ</w:t>
      </w:r>
      <w:r w:rsidRPr="005E6117">
        <w:rPr>
          <w:rFonts w:ascii="Times New Roman" w:hAnsi="Times New Roman"/>
          <w:sz w:val="26"/>
          <w:szCs w:val="26"/>
        </w:rPr>
        <w:t>u tranh . Đi</w:t>
      </w:r>
      <w:r w:rsidRPr="005E6117">
        <w:rPr>
          <w:rFonts w:ascii="Times New Roman" w:hAnsi="Times New Roman"/>
          <w:sz w:val="26"/>
          <w:szCs w:val="26"/>
        </w:rPr>
        <w:t>ề</w:t>
      </w:r>
      <w:r w:rsidRPr="005E6117">
        <w:rPr>
          <w:rFonts w:ascii="Times New Roman" w:hAnsi="Times New Roman"/>
          <w:sz w:val="26"/>
          <w:szCs w:val="26"/>
        </w:rPr>
        <w:t>u này khôn</w:t>
      </w:r>
      <w:r w:rsidRPr="005E6117">
        <w:rPr>
          <w:rFonts w:ascii="Times New Roman" w:hAnsi="Times New Roman"/>
          <w:sz w:val="26"/>
          <w:szCs w:val="26"/>
        </w:rPr>
        <w:t>g ph</w:t>
      </w:r>
      <w:r w:rsidRPr="005E6117">
        <w:rPr>
          <w:rFonts w:ascii="Times New Roman" w:hAnsi="Times New Roman"/>
          <w:sz w:val="26"/>
          <w:szCs w:val="26"/>
        </w:rPr>
        <w:t>ả</w:t>
      </w:r>
      <w:r w:rsidRPr="005E6117">
        <w:rPr>
          <w:rFonts w:ascii="Times New Roman" w:hAnsi="Times New Roman"/>
          <w:sz w:val="26"/>
          <w:szCs w:val="26"/>
        </w:rPr>
        <w:t>i ai cũng nh</w:t>
      </w:r>
      <w:r w:rsidRPr="005E6117">
        <w:rPr>
          <w:rFonts w:ascii="Times New Roman" w:hAnsi="Times New Roman"/>
          <w:sz w:val="26"/>
          <w:szCs w:val="26"/>
        </w:rPr>
        <w:t>ậ</w:t>
      </w:r>
      <w:r w:rsidRPr="005E6117">
        <w:rPr>
          <w:rFonts w:ascii="Times New Roman" w:hAnsi="Times New Roman"/>
          <w:sz w:val="26"/>
          <w:szCs w:val="26"/>
        </w:rPr>
        <w:t>n th</w:t>
      </w:r>
      <w:r w:rsidRPr="005E6117">
        <w:rPr>
          <w:rFonts w:ascii="Times New Roman" w:hAnsi="Times New Roman"/>
          <w:sz w:val="26"/>
          <w:szCs w:val="26"/>
        </w:rPr>
        <w:t>ứ</w:t>
      </w:r>
      <w:r w:rsidRPr="005E6117">
        <w:rPr>
          <w:rFonts w:ascii="Times New Roman" w:hAnsi="Times New Roman"/>
          <w:sz w:val="26"/>
          <w:szCs w:val="26"/>
        </w:rPr>
        <w:t>c đ</w:t>
      </w:r>
      <w:r w:rsidRPr="005E6117">
        <w:rPr>
          <w:rFonts w:ascii="Times New Roman" w:hAnsi="Times New Roman"/>
          <w:sz w:val="26"/>
          <w:szCs w:val="26"/>
        </w:rPr>
        <w:t>ầ</w:t>
      </w:r>
      <w:r w:rsidRPr="005E6117">
        <w:rPr>
          <w:rFonts w:ascii="Times New Roman" w:hAnsi="Times New Roman"/>
          <w:sz w:val="26"/>
          <w:szCs w:val="26"/>
        </w:rPr>
        <w:t>y đ</w:t>
      </w:r>
      <w:r w:rsidRPr="005E6117">
        <w:rPr>
          <w:rFonts w:ascii="Times New Roman" w:hAnsi="Times New Roman"/>
          <w:sz w:val="26"/>
          <w:szCs w:val="26"/>
        </w:rPr>
        <w:t>ủ</w:t>
      </w:r>
      <w:r w:rsidRPr="005E6117">
        <w:rPr>
          <w:rFonts w:ascii="Times New Roman" w:hAnsi="Times New Roman"/>
          <w:sz w:val="26"/>
          <w:szCs w:val="26"/>
        </w:rPr>
        <w:t xml:space="preserve"> và dám v</w:t>
      </w:r>
      <w:r w:rsidRPr="005E6117">
        <w:rPr>
          <w:rFonts w:ascii="Times New Roman" w:hAnsi="Times New Roman"/>
          <w:sz w:val="26"/>
          <w:szCs w:val="26"/>
        </w:rPr>
        <w:t>ậ</w:t>
      </w:r>
      <w:r w:rsidRPr="005E6117">
        <w:rPr>
          <w:rFonts w:ascii="Times New Roman" w:hAnsi="Times New Roman"/>
          <w:sz w:val="26"/>
          <w:szCs w:val="26"/>
        </w:rPr>
        <w:t>n đ</w:t>
      </w:r>
      <w:r w:rsidRPr="005E6117">
        <w:rPr>
          <w:rFonts w:ascii="Times New Roman" w:hAnsi="Times New Roman"/>
          <w:sz w:val="26"/>
          <w:szCs w:val="26"/>
        </w:rPr>
        <w:t>ộ</w:t>
      </w:r>
      <w:r w:rsidRPr="005E6117">
        <w:rPr>
          <w:rFonts w:ascii="Times New Roman" w:hAnsi="Times New Roman"/>
          <w:sz w:val="26"/>
          <w:szCs w:val="26"/>
        </w:rPr>
        <w:t>ng m</w:t>
      </w:r>
      <w:r w:rsidRPr="005E6117">
        <w:rPr>
          <w:rFonts w:ascii="Times New Roman" w:hAnsi="Times New Roman"/>
          <w:sz w:val="26"/>
          <w:szCs w:val="26"/>
        </w:rPr>
        <w:t>ọ</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hư</w:t>
      </w:r>
      <w:r w:rsidRPr="005E6117">
        <w:rPr>
          <w:rFonts w:ascii="Times New Roman" w:hAnsi="Times New Roman"/>
          <w:sz w:val="26"/>
          <w:szCs w:val="26"/>
        </w:rPr>
        <w:t>ở</w:t>
      </w:r>
      <w:r w:rsidRPr="005E6117">
        <w:rPr>
          <w:rFonts w:ascii="Times New Roman" w:hAnsi="Times New Roman"/>
          <w:sz w:val="26"/>
          <w:szCs w:val="26"/>
        </w:rPr>
        <w:t xml:space="preserve">ng </w:t>
      </w:r>
      <w:r w:rsidRPr="005E6117">
        <w:rPr>
          <w:rFonts w:ascii="Times New Roman" w:hAnsi="Times New Roman"/>
          <w:sz w:val="26"/>
          <w:szCs w:val="26"/>
        </w:rPr>
        <w:t>ứ</w:t>
      </w:r>
      <w:r w:rsidRPr="005E6117">
        <w:rPr>
          <w:rFonts w:ascii="Times New Roman" w:hAnsi="Times New Roman"/>
          <w:sz w:val="26"/>
          <w:szCs w:val="26"/>
        </w:rPr>
        <w:t>ng.Sinh th</w:t>
      </w:r>
      <w:r w:rsidRPr="005E6117">
        <w:rPr>
          <w:rFonts w:ascii="Times New Roman" w:hAnsi="Times New Roman"/>
          <w:sz w:val="26"/>
          <w:szCs w:val="26"/>
        </w:rPr>
        <w:t>ờ</w:t>
      </w:r>
      <w:r w:rsidRPr="005E6117">
        <w:rPr>
          <w:rFonts w:ascii="Times New Roman" w:hAnsi="Times New Roman"/>
          <w:sz w:val="26"/>
          <w:szCs w:val="26"/>
        </w:rPr>
        <w:t>i, Bác Tôn là con ngư</w:t>
      </w:r>
      <w:r w:rsidRPr="005E6117">
        <w:rPr>
          <w:rFonts w:ascii="Times New Roman" w:hAnsi="Times New Roman"/>
          <w:sz w:val="26"/>
          <w:szCs w:val="26"/>
        </w:rPr>
        <w:t>ờ</w:t>
      </w:r>
      <w:r w:rsidRPr="005E6117">
        <w:rPr>
          <w:rFonts w:ascii="Times New Roman" w:hAnsi="Times New Roman"/>
          <w:sz w:val="26"/>
          <w:szCs w:val="26"/>
        </w:rPr>
        <w:t>i liêm khi</w:t>
      </w:r>
      <w:r w:rsidRPr="005E6117">
        <w:rPr>
          <w:rFonts w:ascii="Times New Roman" w:hAnsi="Times New Roman"/>
          <w:sz w:val="26"/>
          <w:szCs w:val="26"/>
        </w:rPr>
        <w:t>ế</w:t>
      </w:r>
      <w:r w:rsidRPr="005E6117">
        <w:rPr>
          <w:rFonts w:ascii="Times New Roman" w:hAnsi="Times New Roman"/>
          <w:sz w:val="26"/>
          <w:szCs w:val="26"/>
        </w:rPr>
        <w:t>t, trong sáng, s</w:t>
      </w:r>
      <w:r w:rsidRPr="005E6117">
        <w:rPr>
          <w:rFonts w:ascii="Times New Roman" w:hAnsi="Times New Roman"/>
          <w:sz w:val="26"/>
          <w:szCs w:val="26"/>
        </w:rPr>
        <w:t>ố</w:t>
      </w:r>
      <w:r w:rsidRPr="005E6117">
        <w:rPr>
          <w:rFonts w:ascii="Times New Roman" w:hAnsi="Times New Roman"/>
          <w:sz w:val="26"/>
          <w:szCs w:val="26"/>
        </w:rPr>
        <w:t>ng ngay th</w:t>
      </w:r>
      <w:r w:rsidRPr="005E6117">
        <w:rPr>
          <w:rFonts w:ascii="Times New Roman" w:hAnsi="Times New Roman"/>
          <w:sz w:val="26"/>
          <w:szCs w:val="26"/>
        </w:rPr>
        <w:t>ẳ</w:t>
      </w:r>
      <w:r w:rsidRPr="005E6117">
        <w:rPr>
          <w:rFonts w:ascii="Times New Roman" w:hAnsi="Times New Roman"/>
          <w:sz w:val="26"/>
          <w:szCs w:val="26"/>
        </w:rPr>
        <w:t>ng, chân thành; ghét s</w:t>
      </w:r>
      <w:r w:rsidRPr="005E6117">
        <w:rPr>
          <w:rFonts w:ascii="Times New Roman" w:hAnsi="Times New Roman"/>
          <w:sz w:val="26"/>
          <w:szCs w:val="26"/>
        </w:rPr>
        <w:t>ự</w:t>
      </w:r>
      <w:r w:rsidRPr="005E6117">
        <w:rPr>
          <w:rFonts w:ascii="Times New Roman" w:hAnsi="Times New Roman"/>
          <w:sz w:val="26"/>
          <w:szCs w:val="26"/>
        </w:rPr>
        <w:t xml:space="preserve"> xu n</w:t>
      </w:r>
      <w:r w:rsidRPr="005E6117">
        <w:rPr>
          <w:rFonts w:ascii="Times New Roman" w:hAnsi="Times New Roman"/>
          <w:sz w:val="26"/>
          <w:szCs w:val="26"/>
        </w:rPr>
        <w:t>ị</w:t>
      </w:r>
      <w:r w:rsidRPr="005E6117">
        <w:rPr>
          <w:rFonts w:ascii="Times New Roman" w:hAnsi="Times New Roman"/>
          <w:sz w:val="26"/>
          <w:szCs w:val="26"/>
        </w:rPr>
        <w:t>nh, bè phái, chia r</w:t>
      </w:r>
      <w:r w:rsidRPr="005E6117">
        <w:rPr>
          <w:rFonts w:ascii="Times New Roman" w:hAnsi="Times New Roman"/>
          <w:sz w:val="26"/>
          <w:szCs w:val="26"/>
        </w:rPr>
        <w:t>ẽ</w:t>
      </w:r>
      <w:r w:rsidRPr="005E6117">
        <w:rPr>
          <w:rFonts w:ascii="Times New Roman" w:hAnsi="Times New Roman"/>
          <w:sz w:val="26"/>
          <w:szCs w:val="26"/>
        </w:rPr>
        <w:t>, cơ h</w:t>
      </w:r>
      <w:r w:rsidRPr="005E6117">
        <w:rPr>
          <w:rFonts w:ascii="Times New Roman" w:hAnsi="Times New Roman"/>
          <w:sz w:val="26"/>
          <w:szCs w:val="26"/>
        </w:rPr>
        <w:t>ộ</w:t>
      </w:r>
      <w:r w:rsidRPr="005E6117">
        <w:rPr>
          <w:rFonts w:ascii="Times New Roman" w:hAnsi="Times New Roman"/>
          <w:sz w:val="26"/>
          <w:szCs w:val="26"/>
        </w:rPr>
        <w:t>i ch</w:t>
      </w:r>
      <w:r w:rsidRPr="005E6117">
        <w:rPr>
          <w:rFonts w:ascii="Times New Roman" w:hAnsi="Times New Roman"/>
          <w:sz w:val="26"/>
          <w:szCs w:val="26"/>
        </w:rPr>
        <w:t>ủ</w:t>
      </w:r>
      <w:r w:rsidRPr="005E6117">
        <w:rPr>
          <w:rFonts w:ascii="Times New Roman" w:hAnsi="Times New Roman"/>
          <w:sz w:val="26"/>
          <w:szCs w:val="26"/>
        </w:rPr>
        <w:t xml:space="preserve"> nghĩa; ch</w:t>
      </w:r>
      <w:r w:rsidRPr="005E6117">
        <w:rPr>
          <w:rFonts w:ascii="Times New Roman" w:hAnsi="Times New Roman"/>
          <w:sz w:val="26"/>
          <w:szCs w:val="26"/>
        </w:rPr>
        <w:t>ỉ</w:t>
      </w:r>
      <w:r w:rsidRPr="005E6117">
        <w:rPr>
          <w:rFonts w:ascii="Times New Roman" w:hAnsi="Times New Roman"/>
          <w:sz w:val="26"/>
          <w:szCs w:val="26"/>
        </w:rPr>
        <w:t xml:space="preserve"> bi</w:t>
      </w:r>
      <w:r w:rsidRPr="005E6117">
        <w:rPr>
          <w:rFonts w:ascii="Times New Roman" w:hAnsi="Times New Roman"/>
          <w:sz w:val="26"/>
          <w:szCs w:val="26"/>
        </w:rPr>
        <w:t>ế</w:t>
      </w:r>
      <w:r w:rsidRPr="005E6117">
        <w:rPr>
          <w:rFonts w:ascii="Times New Roman" w:hAnsi="Times New Roman"/>
          <w:sz w:val="26"/>
          <w:szCs w:val="26"/>
        </w:rPr>
        <w:t>t ham h</w:t>
      </w:r>
      <w:r w:rsidRPr="005E6117">
        <w:rPr>
          <w:rFonts w:ascii="Times New Roman" w:hAnsi="Times New Roman"/>
          <w:sz w:val="26"/>
          <w:szCs w:val="26"/>
        </w:rPr>
        <w:t>ọ</w:t>
      </w:r>
      <w:r w:rsidRPr="005E6117">
        <w:rPr>
          <w:rFonts w:ascii="Times New Roman" w:hAnsi="Times New Roman"/>
          <w:sz w:val="26"/>
          <w:szCs w:val="26"/>
        </w:rPr>
        <w:t>c, ham làm, ham ti</w:t>
      </w:r>
      <w:r w:rsidRPr="005E6117">
        <w:rPr>
          <w:rFonts w:ascii="Times New Roman" w:hAnsi="Times New Roman"/>
          <w:sz w:val="26"/>
          <w:szCs w:val="26"/>
        </w:rPr>
        <w:t>ế</w:t>
      </w:r>
      <w:r w:rsidRPr="005E6117">
        <w:rPr>
          <w:rFonts w:ascii="Times New Roman" w:hAnsi="Times New Roman"/>
          <w:sz w:val="26"/>
          <w:szCs w:val="26"/>
        </w:rPr>
        <w:t>n b</w:t>
      </w:r>
      <w:r w:rsidRPr="005E6117">
        <w:rPr>
          <w:rFonts w:ascii="Times New Roman" w:hAnsi="Times New Roman"/>
          <w:sz w:val="26"/>
          <w:szCs w:val="26"/>
        </w:rPr>
        <w:t>ộ</w:t>
      </w:r>
      <w:r w:rsidRPr="005E6117">
        <w:rPr>
          <w:rFonts w:ascii="Times New Roman" w:hAnsi="Times New Roman"/>
          <w:sz w:val="26"/>
          <w:szCs w:val="26"/>
        </w:rPr>
        <w:t>, vì ích qu</w:t>
      </w:r>
      <w:r w:rsidRPr="005E6117">
        <w:rPr>
          <w:rFonts w:ascii="Times New Roman" w:hAnsi="Times New Roman"/>
          <w:sz w:val="26"/>
          <w:szCs w:val="26"/>
        </w:rPr>
        <w:t>ố</w:t>
      </w:r>
      <w:r w:rsidRPr="005E6117">
        <w:rPr>
          <w:rFonts w:ascii="Times New Roman" w:hAnsi="Times New Roman"/>
          <w:sz w:val="26"/>
          <w:szCs w:val="26"/>
        </w:rPr>
        <w:t>c l</w:t>
      </w:r>
      <w:r w:rsidRPr="005E6117">
        <w:rPr>
          <w:rFonts w:ascii="Times New Roman" w:hAnsi="Times New Roman"/>
          <w:sz w:val="26"/>
          <w:szCs w:val="26"/>
        </w:rPr>
        <w:t>ợ</w:t>
      </w:r>
      <w:r w:rsidRPr="005E6117">
        <w:rPr>
          <w:rFonts w:ascii="Times New Roman" w:hAnsi="Times New Roman"/>
          <w:sz w:val="26"/>
          <w:szCs w:val="26"/>
        </w:rPr>
        <w:t>i dân. Bác không tham quy</w:t>
      </w:r>
      <w:r w:rsidRPr="005E6117">
        <w:rPr>
          <w:rFonts w:ascii="Times New Roman" w:hAnsi="Times New Roman"/>
          <w:sz w:val="26"/>
          <w:szCs w:val="26"/>
        </w:rPr>
        <w:t>ề</w:t>
      </w:r>
      <w:r w:rsidRPr="005E6117">
        <w:rPr>
          <w:rFonts w:ascii="Times New Roman" w:hAnsi="Times New Roman"/>
          <w:sz w:val="26"/>
          <w:szCs w:val="26"/>
        </w:rPr>
        <w:t>n, c</w:t>
      </w:r>
      <w:r w:rsidRPr="005E6117">
        <w:rPr>
          <w:rFonts w:ascii="Times New Roman" w:hAnsi="Times New Roman"/>
          <w:sz w:val="26"/>
          <w:szCs w:val="26"/>
        </w:rPr>
        <w:t>ố</w:t>
      </w:r>
      <w:r w:rsidRPr="005E6117">
        <w:rPr>
          <w:rFonts w:ascii="Times New Roman" w:hAnsi="Times New Roman"/>
          <w:sz w:val="26"/>
          <w:szCs w:val="26"/>
        </w:rPr>
        <w:t xml:space="preserve"> v</w:t>
      </w:r>
      <w:r w:rsidRPr="005E6117">
        <w:rPr>
          <w:rFonts w:ascii="Times New Roman" w:hAnsi="Times New Roman"/>
          <w:sz w:val="26"/>
          <w:szCs w:val="26"/>
        </w:rPr>
        <w:t>ị</w:t>
      </w:r>
      <w:r w:rsidRPr="005E6117">
        <w:rPr>
          <w:rFonts w:ascii="Times New Roman" w:hAnsi="Times New Roman"/>
          <w:sz w:val="26"/>
          <w:szCs w:val="26"/>
        </w:rPr>
        <w:t>, th</w:t>
      </w:r>
      <w:r w:rsidRPr="005E6117">
        <w:rPr>
          <w:rFonts w:ascii="Times New Roman" w:hAnsi="Times New Roman"/>
          <w:sz w:val="26"/>
          <w:szCs w:val="26"/>
        </w:rPr>
        <w:t>ậ</w:t>
      </w:r>
      <w:r w:rsidRPr="005E6117">
        <w:rPr>
          <w:rFonts w:ascii="Times New Roman" w:hAnsi="Times New Roman"/>
          <w:sz w:val="26"/>
          <w:szCs w:val="26"/>
        </w:rPr>
        <w:t>t s</w:t>
      </w:r>
      <w:r w:rsidRPr="005E6117">
        <w:rPr>
          <w:rFonts w:ascii="Times New Roman" w:hAnsi="Times New Roman"/>
          <w:sz w:val="26"/>
          <w:szCs w:val="26"/>
        </w:rPr>
        <w:t>ự</w:t>
      </w:r>
      <w:r w:rsidRPr="005E6117">
        <w:rPr>
          <w:rFonts w:ascii="Times New Roman" w:hAnsi="Times New Roman"/>
          <w:sz w:val="26"/>
          <w:szCs w:val="26"/>
        </w:rPr>
        <w:t xml:space="preserve"> chí công vô tư, đ</w:t>
      </w:r>
      <w:r w:rsidRPr="005E6117">
        <w:rPr>
          <w:rFonts w:ascii="Times New Roman" w:hAnsi="Times New Roman"/>
          <w:sz w:val="26"/>
          <w:szCs w:val="26"/>
        </w:rPr>
        <w:t>ặ</w:t>
      </w:r>
      <w:r w:rsidRPr="005E6117">
        <w:rPr>
          <w:rFonts w:ascii="Times New Roman" w:hAnsi="Times New Roman"/>
          <w:sz w:val="26"/>
          <w:szCs w:val="26"/>
        </w:rPr>
        <w:t>t l</w:t>
      </w:r>
      <w:r w:rsidRPr="005E6117">
        <w:rPr>
          <w:rFonts w:ascii="Times New Roman" w:hAnsi="Times New Roman"/>
          <w:sz w:val="26"/>
          <w:szCs w:val="26"/>
        </w:rPr>
        <w:t>ợ</w:t>
      </w:r>
      <w:r w:rsidRPr="005E6117">
        <w:rPr>
          <w:rFonts w:ascii="Times New Roman" w:hAnsi="Times New Roman"/>
          <w:sz w:val="26"/>
          <w:szCs w:val="26"/>
        </w:rPr>
        <w:t>i ích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ả</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nhân dân lên trên h</w:t>
      </w:r>
      <w:r w:rsidRPr="005E6117">
        <w:rPr>
          <w:rFonts w:ascii="Times New Roman" w:hAnsi="Times New Roman"/>
          <w:sz w:val="26"/>
          <w:szCs w:val="26"/>
        </w:rPr>
        <w:t>ế</w:t>
      </w:r>
      <w:r w:rsidRPr="005E6117">
        <w:rPr>
          <w:rFonts w:ascii="Times New Roman" w:hAnsi="Times New Roman"/>
          <w:sz w:val="26"/>
          <w:szCs w:val="26"/>
        </w:rPr>
        <w:t>t, trư</w:t>
      </w:r>
      <w:r w:rsidRPr="005E6117">
        <w:rPr>
          <w:rFonts w:ascii="Times New Roman" w:hAnsi="Times New Roman"/>
          <w:sz w:val="26"/>
          <w:szCs w:val="26"/>
        </w:rPr>
        <w:t>ớ</w:t>
      </w:r>
      <w:r w:rsidRPr="005E6117">
        <w:rPr>
          <w:rFonts w:ascii="Times New Roman" w:hAnsi="Times New Roman"/>
          <w:sz w:val="26"/>
          <w:szCs w:val="26"/>
        </w:rPr>
        <w:t>c h</w:t>
      </w:r>
      <w:r w:rsidRPr="005E6117">
        <w:rPr>
          <w:rFonts w:ascii="Times New Roman" w:hAnsi="Times New Roman"/>
          <w:sz w:val="26"/>
          <w:szCs w:val="26"/>
        </w:rPr>
        <w:t>ế</w:t>
      </w:r>
      <w:r w:rsidRPr="005E6117">
        <w:rPr>
          <w:rFonts w:ascii="Times New Roman" w:hAnsi="Times New Roman"/>
          <w:sz w:val="26"/>
          <w:szCs w:val="26"/>
        </w:rPr>
        <w:t>t, “lo trư</w:t>
      </w:r>
      <w:r w:rsidRPr="005E6117">
        <w:rPr>
          <w:rFonts w:ascii="Times New Roman" w:hAnsi="Times New Roman"/>
          <w:sz w:val="26"/>
          <w:szCs w:val="26"/>
        </w:rPr>
        <w:t>ớ</w:t>
      </w:r>
      <w:r w:rsidRPr="005E6117">
        <w:rPr>
          <w:rFonts w:ascii="Times New Roman" w:hAnsi="Times New Roman"/>
          <w:sz w:val="26"/>
          <w:szCs w:val="26"/>
        </w:rPr>
        <w:t>c thiên h</w:t>
      </w:r>
      <w:r w:rsidRPr="005E6117">
        <w:rPr>
          <w:rFonts w:ascii="Times New Roman" w:hAnsi="Times New Roman"/>
          <w:sz w:val="26"/>
          <w:szCs w:val="26"/>
        </w:rPr>
        <w:t>ạ</w:t>
      </w:r>
      <w:r w:rsidRPr="005E6117">
        <w:rPr>
          <w:rFonts w:ascii="Times New Roman" w:hAnsi="Times New Roman"/>
          <w:sz w:val="26"/>
          <w:szCs w:val="26"/>
        </w:rPr>
        <w:t>, vui sau thiên h</w:t>
      </w:r>
      <w:r w:rsidRPr="005E6117">
        <w:rPr>
          <w:rFonts w:ascii="Times New Roman" w:hAnsi="Times New Roman"/>
          <w:sz w:val="26"/>
          <w:szCs w:val="26"/>
        </w:rPr>
        <w:t>ạ</w:t>
      </w:r>
      <w:r w:rsidRPr="005E6117">
        <w:rPr>
          <w:rFonts w:ascii="Times New Roman" w:hAnsi="Times New Roman"/>
          <w:sz w:val="26"/>
          <w:szCs w:val="26"/>
        </w:rPr>
        <w:t>”. Ph</w:t>
      </w:r>
      <w:r w:rsidRPr="005E6117">
        <w:rPr>
          <w:rFonts w:ascii="Times New Roman" w:hAnsi="Times New Roman"/>
          <w:sz w:val="26"/>
          <w:szCs w:val="26"/>
        </w:rPr>
        <w:t>ả</w:t>
      </w:r>
      <w:r w:rsidRPr="005E6117">
        <w:rPr>
          <w:rFonts w:ascii="Times New Roman" w:hAnsi="Times New Roman"/>
          <w:sz w:val="26"/>
          <w:szCs w:val="26"/>
        </w:rPr>
        <w:t>i công nh</w:t>
      </w:r>
      <w:r w:rsidRPr="005E6117">
        <w:rPr>
          <w:rFonts w:ascii="Times New Roman" w:hAnsi="Times New Roman"/>
          <w:sz w:val="26"/>
          <w:szCs w:val="26"/>
        </w:rPr>
        <w:t>ậ</w:t>
      </w:r>
      <w:r w:rsidRPr="005E6117">
        <w:rPr>
          <w:rFonts w:ascii="Times New Roman" w:hAnsi="Times New Roman"/>
          <w:sz w:val="26"/>
          <w:szCs w:val="26"/>
        </w:rPr>
        <w:t>n r</w:t>
      </w:r>
      <w:r w:rsidRPr="005E6117">
        <w:rPr>
          <w:rFonts w:ascii="Times New Roman" w:hAnsi="Times New Roman"/>
          <w:sz w:val="26"/>
          <w:szCs w:val="26"/>
        </w:rPr>
        <w:t>ằ</w:t>
      </w:r>
      <w:r w:rsidRPr="005E6117">
        <w:rPr>
          <w:rFonts w:ascii="Times New Roman" w:hAnsi="Times New Roman"/>
          <w:sz w:val="26"/>
          <w:szCs w:val="26"/>
        </w:rPr>
        <w:t>ng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có m</w:t>
      </w:r>
      <w:r w:rsidRPr="005E6117">
        <w:rPr>
          <w:rFonts w:ascii="Times New Roman" w:hAnsi="Times New Roman"/>
          <w:sz w:val="26"/>
          <w:szCs w:val="26"/>
        </w:rPr>
        <w:t>ộ</w:t>
      </w:r>
      <w:r w:rsidRPr="005E6117">
        <w:rPr>
          <w:rFonts w:ascii="Times New Roman" w:hAnsi="Times New Roman"/>
          <w:sz w:val="26"/>
          <w:szCs w:val="26"/>
        </w:rPr>
        <w:t>t v</w:t>
      </w:r>
      <w:r w:rsidRPr="005E6117">
        <w:rPr>
          <w:rFonts w:ascii="Times New Roman" w:hAnsi="Times New Roman"/>
          <w:sz w:val="26"/>
          <w:szCs w:val="26"/>
        </w:rPr>
        <w:t>ố</w:t>
      </w:r>
      <w:r w:rsidRPr="005E6117">
        <w:rPr>
          <w:rFonts w:ascii="Times New Roman" w:hAnsi="Times New Roman"/>
          <w:sz w:val="26"/>
          <w:szCs w:val="26"/>
        </w:rPr>
        <w:t>n tri th</w:t>
      </w:r>
      <w:r w:rsidRPr="005E6117">
        <w:rPr>
          <w:rFonts w:ascii="Times New Roman" w:hAnsi="Times New Roman"/>
          <w:sz w:val="26"/>
          <w:szCs w:val="26"/>
        </w:rPr>
        <w:t>ứ</w:t>
      </w:r>
      <w:r w:rsidRPr="005E6117">
        <w:rPr>
          <w:rFonts w:ascii="Times New Roman" w:hAnsi="Times New Roman"/>
          <w:sz w:val="26"/>
          <w:szCs w:val="26"/>
        </w:rPr>
        <w:t>c r</w:t>
      </w:r>
      <w:r w:rsidRPr="005E6117">
        <w:rPr>
          <w:rFonts w:ascii="Times New Roman" w:hAnsi="Times New Roman"/>
          <w:sz w:val="26"/>
          <w:szCs w:val="26"/>
        </w:rPr>
        <w:t>ộ</w:t>
      </w:r>
      <w:r w:rsidRPr="005E6117">
        <w:rPr>
          <w:rFonts w:ascii="Times New Roman" w:hAnsi="Times New Roman"/>
          <w:sz w:val="26"/>
          <w:szCs w:val="26"/>
        </w:rPr>
        <w:t>ng l</w:t>
      </w:r>
      <w:r w:rsidRPr="005E6117">
        <w:rPr>
          <w:rFonts w:ascii="Times New Roman" w:hAnsi="Times New Roman"/>
          <w:sz w:val="26"/>
          <w:szCs w:val="26"/>
        </w:rPr>
        <w:t>ớ</w:t>
      </w:r>
      <w:r w:rsidRPr="005E6117">
        <w:rPr>
          <w:rFonts w:ascii="Times New Roman" w:hAnsi="Times New Roman"/>
          <w:sz w:val="26"/>
          <w:szCs w:val="26"/>
        </w:rPr>
        <w:t>n, v</w:t>
      </w:r>
      <w:r w:rsidRPr="005E6117">
        <w:rPr>
          <w:rFonts w:ascii="Times New Roman" w:hAnsi="Times New Roman"/>
          <w:sz w:val="26"/>
          <w:szCs w:val="26"/>
        </w:rPr>
        <w:t>ừ</w:t>
      </w:r>
      <w:r w:rsidRPr="005E6117">
        <w:rPr>
          <w:rFonts w:ascii="Times New Roman" w:hAnsi="Times New Roman"/>
          <w:sz w:val="26"/>
          <w:szCs w:val="26"/>
        </w:rPr>
        <w:t>a bi</w:t>
      </w:r>
      <w:r w:rsidRPr="005E6117">
        <w:rPr>
          <w:rFonts w:ascii="Times New Roman" w:hAnsi="Times New Roman"/>
          <w:sz w:val="26"/>
          <w:szCs w:val="26"/>
        </w:rPr>
        <w:t>ế</w:t>
      </w:r>
      <w:r w:rsidRPr="005E6117">
        <w:rPr>
          <w:rFonts w:ascii="Times New Roman" w:hAnsi="Times New Roman"/>
          <w:sz w:val="26"/>
          <w:szCs w:val="26"/>
        </w:rPr>
        <w:t>t đ</w:t>
      </w:r>
      <w:r w:rsidRPr="005E6117">
        <w:rPr>
          <w:rFonts w:ascii="Times New Roman" w:hAnsi="Times New Roman"/>
          <w:sz w:val="26"/>
          <w:szCs w:val="26"/>
        </w:rPr>
        <w:t>ố</w:t>
      </w:r>
      <w:r w:rsidRPr="005E6117">
        <w:rPr>
          <w:rFonts w:ascii="Times New Roman" w:hAnsi="Times New Roman"/>
          <w:sz w:val="26"/>
          <w:szCs w:val="26"/>
        </w:rPr>
        <w:t>i nh</w:t>
      </w:r>
      <w:r w:rsidRPr="005E6117">
        <w:rPr>
          <w:rFonts w:ascii="Times New Roman" w:hAnsi="Times New Roman"/>
          <w:sz w:val="26"/>
          <w:szCs w:val="26"/>
        </w:rPr>
        <w:t>ân x</w:t>
      </w:r>
      <w:r w:rsidRPr="005E6117">
        <w:rPr>
          <w:rFonts w:ascii="Times New Roman" w:hAnsi="Times New Roman"/>
          <w:sz w:val="26"/>
          <w:szCs w:val="26"/>
        </w:rPr>
        <w:t>ử</w:t>
      </w:r>
      <w:r w:rsidRPr="005E6117">
        <w:rPr>
          <w:rFonts w:ascii="Times New Roman" w:hAnsi="Times New Roman"/>
          <w:sz w:val="26"/>
          <w:szCs w:val="26"/>
        </w:rPr>
        <w:t xml:space="preserve"> th</w:t>
      </w:r>
      <w:r w:rsidRPr="005E6117">
        <w:rPr>
          <w:rFonts w:ascii="Times New Roman" w:hAnsi="Times New Roman"/>
          <w:sz w:val="26"/>
          <w:szCs w:val="26"/>
        </w:rPr>
        <w:t>ế</w:t>
      </w:r>
      <w:r w:rsidRPr="005E6117">
        <w:rPr>
          <w:rFonts w:ascii="Times New Roman" w:hAnsi="Times New Roman"/>
          <w:sz w:val="26"/>
          <w:szCs w:val="26"/>
        </w:rPr>
        <w:t xml:space="preserve"> v</w:t>
      </w:r>
      <w:r w:rsidRPr="005E6117">
        <w:rPr>
          <w:rFonts w:ascii="Times New Roman" w:hAnsi="Times New Roman"/>
          <w:sz w:val="26"/>
          <w:szCs w:val="26"/>
        </w:rPr>
        <w:t>ừ</w:t>
      </w:r>
      <w:r w:rsidRPr="005E6117">
        <w:rPr>
          <w:rFonts w:ascii="Times New Roman" w:hAnsi="Times New Roman"/>
          <w:sz w:val="26"/>
          <w:szCs w:val="26"/>
        </w:rPr>
        <w:t>a bi</w:t>
      </w:r>
      <w:r w:rsidRPr="005E6117">
        <w:rPr>
          <w:rFonts w:ascii="Times New Roman" w:hAnsi="Times New Roman"/>
          <w:sz w:val="26"/>
          <w:szCs w:val="26"/>
        </w:rPr>
        <w:t>ế</w:t>
      </w:r>
      <w:r w:rsidRPr="005E6117">
        <w:rPr>
          <w:rFonts w:ascii="Times New Roman" w:hAnsi="Times New Roman"/>
          <w:sz w:val="26"/>
          <w:szCs w:val="26"/>
        </w:rPr>
        <w:t>t t</w:t>
      </w:r>
      <w:r w:rsidRPr="005E6117">
        <w:rPr>
          <w:rFonts w:ascii="Times New Roman" w:hAnsi="Times New Roman"/>
          <w:sz w:val="26"/>
          <w:szCs w:val="26"/>
        </w:rPr>
        <w:t>ự</w:t>
      </w:r>
      <w:r w:rsidRPr="005E6117">
        <w:rPr>
          <w:rFonts w:ascii="Times New Roman" w:hAnsi="Times New Roman"/>
          <w:sz w:val="26"/>
          <w:szCs w:val="26"/>
        </w:rPr>
        <w:t xml:space="preserve"> l</w:t>
      </w:r>
      <w:r w:rsidRPr="005E6117">
        <w:rPr>
          <w:rFonts w:ascii="Times New Roman" w:hAnsi="Times New Roman"/>
          <w:sz w:val="26"/>
          <w:szCs w:val="26"/>
        </w:rPr>
        <w:t>ậ</w:t>
      </w:r>
      <w:r w:rsidRPr="005E6117">
        <w:rPr>
          <w:rFonts w:ascii="Times New Roman" w:hAnsi="Times New Roman"/>
          <w:sz w:val="26"/>
          <w:szCs w:val="26"/>
        </w:rPr>
        <w:t>p, t</w:t>
      </w:r>
      <w:r w:rsidRPr="005E6117">
        <w:rPr>
          <w:rFonts w:ascii="Times New Roman" w:hAnsi="Times New Roman"/>
          <w:sz w:val="26"/>
          <w:szCs w:val="26"/>
        </w:rPr>
        <w:t>ự</w:t>
      </w:r>
      <w:r w:rsidRPr="005E6117">
        <w:rPr>
          <w:rFonts w:ascii="Times New Roman" w:hAnsi="Times New Roman"/>
          <w:sz w:val="26"/>
          <w:szCs w:val="26"/>
        </w:rPr>
        <w:t xml:space="preserve"> h</w:t>
      </w:r>
      <w:r w:rsidRPr="005E6117">
        <w:rPr>
          <w:rFonts w:ascii="Times New Roman" w:hAnsi="Times New Roman"/>
          <w:sz w:val="26"/>
          <w:szCs w:val="26"/>
        </w:rPr>
        <w:t>ọ</w:t>
      </w:r>
      <w:r w:rsidRPr="005E6117">
        <w:rPr>
          <w:rFonts w:ascii="Times New Roman" w:hAnsi="Times New Roman"/>
          <w:sz w:val="26"/>
          <w:szCs w:val="26"/>
        </w:rPr>
        <w:t>c h</w:t>
      </w:r>
      <w:r w:rsidRPr="005E6117">
        <w:rPr>
          <w:rFonts w:ascii="Times New Roman" w:hAnsi="Times New Roman"/>
          <w:sz w:val="26"/>
          <w:szCs w:val="26"/>
        </w:rPr>
        <w:t>ỏ</w:t>
      </w:r>
      <w:r w:rsidRPr="005E6117">
        <w:rPr>
          <w:rFonts w:ascii="Times New Roman" w:hAnsi="Times New Roman"/>
          <w:sz w:val="26"/>
          <w:szCs w:val="26"/>
        </w:rPr>
        <w:t>i , "</w:t>
      </w:r>
      <w:r w:rsidRPr="005E6117">
        <w:rPr>
          <w:rFonts w:ascii="Times New Roman" w:hAnsi="Times New Roman"/>
          <w:sz w:val="26"/>
          <w:szCs w:val="26"/>
        </w:rPr>
        <w:t>t</w:t>
      </w:r>
      <w:r w:rsidRPr="005E6117">
        <w:rPr>
          <w:rFonts w:ascii="Times New Roman" w:hAnsi="Times New Roman"/>
          <w:sz w:val="26"/>
          <w:szCs w:val="26"/>
        </w:rPr>
        <w:t>ự</w:t>
      </w:r>
      <w:r w:rsidRPr="005E6117">
        <w:rPr>
          <w:rFonts w:ascii="Times New Roman" w:hAnsi="Times New Roman"/>
          <w:sz w:val="26"/>
          <w:szCs w:val="26"/>
        </w:rPr>
        <w:t xml:space="preserve"> thân v</w:t>
      </w:r>
      <w:r w:rsidRPr="005E6117">
        <w:rPr>
          <w:rFonts w:ascii="Times New Roman" w:hAnsi="Times New Roman"/>
          <w:sz w:val="26"/>
          <w:szCs w:val="26"/>
        </w:rPr>
        <w:t>ậ</w:t>
      </w:r>
      <w:r w:rsidRPr="005E6117">
        <w:rPr>
          <w:rFonts w:ascii="Times New Roman" w:hAnsi="Times New Roman"/>
          <w:sz w:val="26"/>
          <w:szCs w:val="26"/>
        </w:rPr>
        <w:t>n đ</w:t>
      </w:r>
      <w:r w:rsidRPr="005E6117">
        <w:rPr>
          <w:rFonts w:ascii="Times New Roman" w:hAnsi="Times New Roman"/>
          <w:sz w:val="26"/>
          <w:szCs w:val="26"/>
        </w:rPr>
        <w:t>ộ</w:t>
      </w:r>
      <w:r w:rsidRPr="005E6117">
        <w:rPr>
          <w:rFonts w:ascii="Times New Roman" w:hAnsi="Times New Roman"/>
          <w:sz w:val="26"/>
          <w:szCs w:val="26"/>
        </w:rPr>
        <w:t>ng" mà không c</w:t>
      </w:r>
      <w:r w:rsidRPr="005E6117">
        <w:rPr>
          <w:rFonts w:ascii="Times New Roman" w:hAnsi="Times New Roman"/>
          <w:sz w:val="26"/>
          <w:szCs w:val="26"/>
        </w:rPr>
        <w:t>ầ</w:t>
      </w:r>
      <w:r w:rsidRPr="005E6117">
        <w:rPr>
          <w:rFonts w:ascii="Times New Roman" w:hAnsi="Times New Roman"/>
          <w:sz w:val="26"/>
          <w:szCs w:val="26"/>
        </w:rPr>
        <w:t>n s</w:t>
      </w:r>
      <w:r w:rsidRPr="005E6117">
        <w:rPr>
          <w:rFonts w:ascii="Times New Roman" w:hAnsi="Times New Roman"/>
          <w:sz w:val="26"/>
          <w:szCs w:val="26"/>
        </w:rPr>
        <w:t>ự</w:t>
      </w:r>
      <w:r w:rsidRPr="005E6117">
        <w:rPr>
          <w:rFonts w:ascii="Times New Roman" w:hAnsi="Times New Roman"/>
          <w:sz w:val="26"/>
          <w:szCs w:val="26"/>
        </w:rPr>
        <w:t xml:space="preserve"> ph</w:t>
      </w:r>
      <w:r w:rsidRPr="005E6117">
        <w:rPr>
          <w:rFonts w:ascii="Times New Roman" w:hAnsi="Times New Roman"/>
          <w:sz w:val="26"/>
          <w:szCs w:val="26"/>
        </w:rPr>
        <w:t>ụ</w:t>
      </w:r>
      <w:r w:rsidRPr="005E6117">
        <w:rPr>
          <w:rFonts w:ascii="Times New Roman" w:hAnsi="Times New Roman"/>
          <w:sz w:val="26"/>
          <w:szCs w:val="26"/>
        </w:rPr>
        <w:t>c v</w:t>
      </w:r>
      <w:r w:rsidRPr="005E6117">
        <w:rPr>
          <w:rFonts w:ascii="Times New Roman" w:hAnsi="Times New Roman"/>
          <w:sz w:val="26"/>
          <w:szCs w:val="26"/>
        </w:rPr>
        <w:t>ụ</w:t>
      </w:r>
      <w:r w:rsidRPr="005E6117">
        <w:rPr>
          <w:rFonts w:ascii="Times New Roman" w:hAnsi="Times New Roman"/>
          <w:sz w:val="26"/>
          <w:szCs w:val="26"/>
        </w:rPr>
        <w:t xml:space="preserve"> t</w:t>
      </w:r>
      <w:r w:rsidRPr="005E6117">
        <w:rPr>
          <w:rFonts w:ascii="Times New Roman" w:hAnsi="Times New Roman"/>
          <w:sz w:val="26"/>
          <w:szCs w:val="26"/>
        </w:rPr>
        <w:t>ừ</w:t>
      </w:r>
      <w:r w:rsidRPr="005E6117">
        <w:rPr>
          <w:rFonts w:ascii="Times New Roman" w:hAnsi="Times New Roman"/>
          <w:sz w:val="26"/>
          <w:szCs w:val="26"/>
        </w:rPr>
        <w:t xml:space="preserve"> ngư</w:t>
      </w:r>
      <w:r w:rsidRPr="005E6117">
        <w:rPr>
          <w:rFonts w:ascii="Times New Roman" w:hAnsi="Times New Roman"/>
          <w:sz w:val="26"/>
          <w:szCs w:val="26"/>
        </w:rPr>
        <w:t>ờ</w:t>
      </w:r>
      <w:r w:rsidRPr="005E6117">
        <w:rPr>
          <w:rFonts w:ascii="Times New Roman" w:hAnsi="Times New Roman"/>
          <w:sz w:val="26"/>
          <w:szCs w:val="26"/>
        </w:rPr>
        <w:t xml:space="preserve">i khác. </w:t>
      </w:r>
    </w:p>
    <w:p w14:paraId="5AEFA704" w14:textId="45243D10" w:rsidR="00885BD7" w:rsidDel="00031581" w:rsidRDefault="009F0170" w:rsidP="00031581">
      <w:pPr>
        <w:ind w:firstLine="720"/>
        <w:jc w:val="both"/>
        <w:rPr>
          <w:del w:id="3" w:author="Administrator" w:date="2025-02-11T09:41:00Z"/>
          <w:rFonts w:ascii="Times New Roman" w:hAnsi="Times New Roman"/>
          <w:sz w:val="26"/>
          <w:szCs w:val="26"/>
        </w:rPr>
      </w:pPr>
      <w:r w:rsidRPr="005E6117">
        <w:rPr>
          <w:rFonts w:ascii="Times New Roman" w:hAnsi="Times New Roman"/>
          <w:sz w:val="26"/>
          <w:szCs w:val="26"/>
        </w:rPr>
        <w:t>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là m</w:t>
      </w:r>
      <w:r w:rsidRPr="005E6117">
        <w:rPr>
          <w:rFonts w:ascii="Times New Roman" w:hAnsi="Times New Roman"/>
          <w:sz w:val="26"/>
          <w:szCs w:val="26"/>
        </w:rPr>
        <w:t>ộ</w:t>
      </w:r>
      <w:r w:rsidRPr="005E6117">
        <w:rPr>
          <w:rFonts w:ascii="Times New Roman" w:hAnsi="Times New Roman"/>
          <w:sz w:val="26"/>
          <w:szCs w:val="26"/>
        </w:rPr>
        <w:t>t đ</w:t>
      </w:r>
      <w:r w:rsidRPr="005E6117">
        <w:rPr>
          <w:rFonts w:ascii="Times New Roman" w:hAnsi="Times New Roman"/>
          <w:sz w:val="26"/>
          <w:szCs w:val="26"/>
        </w:rPr>
        <w:t>ồ</w:t>
      </w:r>
      <w:r w:rsidRPr="005E6117">
        <w:rPr>
          <w:rFonts w:ascii="Times New Roman" w:hAnsi="Times New Roman"/>
          <w:sz w:val="26"/>
          <w:szCs w:val="26"/>
        </w:rPr>
        <w:t>ng chí m</w:t>
      </w:r>
      <w:r w:rsidRPr="005E6117">
        <w:rPr>
          <w:rFonts w:ascii="Times New Roman" w:hAnsi="Times New Roman"/>
          <w:sz w:val="26"/>
          <w:szCs w:val="26"/>
        </w:rPr>
        <w:t>ẫ</w:t>
      </w:r>
      <w:r w:rsidRPr="005E6117">
        <w:rPr>
          <w:rFonts w:ascii="Times New Roman" w:hAnsi="Times New Roman"/>
          <w:sz w:val="26"/>
          <w:szCs w:val="26"/>
        </w:rPr>
        <w:t>u m</w:t>
      </w:r>
      <w:r w:rsidRPr="005E6117">
        <w:rPr>
          <w:rFonts w:ascii="Times New Roman" w:hAnsi="Times New Roman"/>
          <w:sz w:val="26"/>
          <w:szCs w:val="26"/>
        </w:rPr>
        <w:t>ự</w:t>
      </w:r>
      <w:r w:rsidRPr="005E6117">
        <w:rPr>
          <w:rFonts w:ascii="Times New Roman" w:hAnsi="Times New Roman"/>
          <w:sz w:val="26"/>
          <w:szCs w:val="26"/>
        </w:rPr>
        <w:t>c khi là t</w:t>
      </w:r>
      <w:r w:rsidRPr="005E6117">
        <w:rPr>
          <w:rFonts w:ascii="Times New Roman" w:hAnsi="Times New Roman"/>
          <w:sz w:val="26"/>
          <w:szCs w:val="26"/>
        </w:rPr>
        <w:t>ấ</w:t>
      </w:r>
      <w:r w:rsidRPr="005E6117">
        <w:rPr>
          <w:rFonts w:ascii="Times New Roman" w:hAnsi="Times New Roman"/>
          <w:sz w:val="26"/>
          <w:szCs w:val="26"/>
        </w:rPr>
        <w:t>m gương sáng c</w:t>
      </w:r>
      <w:r w:rsidRPr="005E6117">
        <w:rPr>
          <w:rFonts w:ascii="Times New Roman" w:hAnsi="Times New Roman"/>
          <w:sz w:val="26"/>
          <w:szCs w:val="26"/>
        </w:rPr>
        <w:t>ủ</w:t>
      </w:r>
      <w:r w:rsidRPr="005E6117">
        <w:rPr>
          <w:rFonts w:ascii="Times New Roman" w:hAnsi="Times New Roman"/>
          <w:sz w:val="26"/>
          <w:szCs w:val="26"/>
        </w:rPr>
        <w:t>a cách m</w:t>
      </w:r>
      <w:r w:rsidRPr="005E6117">
        <w:rPr>
          <w:rFonts w:ascii="Times New Roman" w:hAnsi="Times New Roman"/>
          <w:sz w:val="26"/>
          <w:szCs w:val="26"/>
        </w:rPr>
        <w:t>ạ</w:t>
      </w:r>
      <w:r w:rsidRPr="005E6117">
        <w:rPr>
          <w:rFonts w:ascii="Times New Roman" w:hAnsi="Times New Roman"/>
          <w:sz w:val="26"/>
          <w:szCs w:val="26"/>
        </w:rPr>
        <w:t>ng, dù là  ngư</w:t>
      </w:r>
      <w:r w:rsidRPr="005E6117">
        <w:rPr>
          <w:rFonts w:ascii="Times New Roman" w:hAnsi="Times New Roman"/>
          <w:sz w:val="26"/>
          <w:szCs w:val="26"/>
        </w:rPr>
        <w:t>ờ</w:t>
      </w:r>
      <w:r w:rsidRPr="005E6117">
        <w:rPr>
          <w:rFonts w:ascii="Times New Roman" w:hAnsi="Times New Roman"/>
          <w:sz w:val="26"/>
          <w:szCs w:val="26"/>
        </w:rPr>
        <w:t>i ch</w:t>
      </w:r>
      <w:r w:rsidRPr="005E6117">
        <w:rPr>
          <w:rFonts w:ascii="Times New Roman" w:hAnsi="Times New Roman"/>
          <w:sz w:val="26"/>
          <w:szCs w:val="26"/>
        </w:rPr>
        <w:t>ứ</w:t>
      </w:r>
      <w:r w:rsidRPr="005E6117">
        <w:rPr>
          <w:rFonts w:ascii="Times New Roman" w:hAnsi="Times New Roman"/>
          <w:sz w:val="26"/>
          <w:szCs w:val="26"/>
        </w:rPr>
        <w:t>c cao v</w:t>
      </w:r>
      <w:r w:rsidRPr="005E6117">
        <w:rPr>
          <w:rFonts w:ascii="Times New Roman" w:hAnsi="Times New Roman"/>
          <w:sz w:val="26"/>
          <w:szCs w:val="26"/>
        </w:rPr>
        <w:t>ọ</w:t>
      </w:r>
      <w:r w:rsidRPr="005E6117">
        <w:rPr>
          <w:rFonts w:ascii="Times New Roman" w:hAnsi="Times New Roman"/>
          <w:sz w:val="26"/>
          <w:szCs w:val="26"/>
        </w:rPr>
        <w:t>ng tr</w:t>
      </w:r>
      <w:r w:rsidRPr="005E6117">
        <w:rPr>
          <w:rFonts w:ascii="Times New Roman" w:hAnsi="Times New Roman"/>
          <w:sz w:val="26"/>
          <w:szCs w:val="26"/>
        </w:rPr>
        <w:t>ọ</w:t>
      </w:r>
      <w:r w:rsidRPr="005E6117">
        <w:rPr>
          <w:rFonts w:ascii="Times New Roman" w:hAnsi="Times New Roman"/>
          <w:sz w:val="26"/>
          <w:szCs w:val="26"/>
        </w:rPr>
        <w:t>ng nhưng Bác  v</w:t>
      </w:r>
      <w:r w:rsidRPr="005E6117">
        <w:rPr>
          <w:rFonts w:ascii="Times New Roman" w:hAnsi="Times New Roman"/>
          <w:sz w:val="26"/>
          <w:szCs w:val="26"/>
        </w:rPr>
        <w:t>ẫ</w:t>
      </w:r>
      <w:r w:rsidRPr="005E6117">
        <w:rPr>
          <w:rFonts w:ascii="Times New Roman" w:hAnsi="Times New Roman"/>
          <w:sz w:val="26"/>
          <w:szCs w:val="26"/>
        </w:rPr>
        <w:t>n gi</w:t>
      </w:r>
      <w:r w:rsidRPr="005E6117">
        <w:rPr>
          <w:rFonts w:ascii="Times New Roman" w:hAnsi="Times New Roman"/>
          <w:sz w:val="26"/>
          <w:szCs w:val="26"/>
        </w:rPr>
        <w:t>ữ</w:t>
      </w:r>
      <w:r w:rsidRPr="005E6117">
        <w:rPr>
          <w:rFonts w:ascii="Times New Roman" w:hAnsi="Times New Roman"/>
          <w:sz w:val="26"/>
          <w:szCs w:val="26"/>
        </w:rPr>
        <w:t xml:space="preserve"> m</w:t>
      </w:r>
      <w:r w:rsidRPr="005E6117">
        <w:rPr>
          <w:rFonts w:ascii="Times New Roman" w:hAnsi="Times New Roman"/>
          <w:sz w:val="26"/>
          <w:szCs w:val="26"/>
        </w:rPr>
        <w:t>ộ</w:t>
      </w:r>
      <w:r w:rsidRPr="005E6117">
        <w:rPr>
          <w:rFonts w:ascii="Times New Roman" w:hAnsi="Times New Roman"/>
          <w:sz w:val="26"/>
          <w:szCs w:val="26"/>
        </w:rPr>
        <w:t>t l</w:t>
      </w:r>
      <w:r w:rsidRPr="005E6117">
        <w:rPr>
          <w:rFonts w:ascii="Times New Roman" w:hAnsi="Times New Roman"/>
          <w:sz w:val="26"/>
          <w:szCs w:val="26"/>
        </w:rPr>
        <w:t>ố</w:t>
      </w:r>
      <w:r w:rsidRPr="005E6117">
        <w:rPr>
          <w:rFonts w:ascii="Times New Roman" w:hAnsi="Times New Roman"/>
          <w:sz w:val="26"/>
          <w:szCs w:val="26"/>
        </w:rPr>
        <w:t>i s</w:t>
      </w:r>
      <w:r w:rsidRPr="005E6117">
        <w:rPr>
          <w:rFonts w:ascii="Times New Roman" w:hAnsi="Times New Roman"/>
          <w:sz w:val="26"/>
          <w:szCs w:val="26"/>
        </w:rPr>
        <w:t>ố</w:t>
      </w:r>
      <w:r w:rsidRPr="005E6117">
        <w:rPr>
          <w:rFonts w:ascii="Times New Roman" w:hAnsi="Times New Roman"/>
          <w:sz w:val="26"/>
          <w:szCs w:val="26"/>
        </w:rPr>
        <w:t>ng gi</w:t>
      </w:r>
      <w:r w:rsidRPr="005E6117">
        <w:rPr>
          <w:rFonts w:ascii="Times New Roman" w:hAnsi="Times New Roman"/>
          <w:sz w:val="26"/>
          <w:szCs w:val="26"/>
        </w:rPr>
        <w:t>ả</w:t>
      </w:r>
      <w:r w:rsidRPr="005E6117">
        <w:rPr>
          <w:rFonts w:ascii="Times New Roman" w:hAnsi="Times New Roman"/>
          <w:sz w:val="26"/>
          <w:szCs w:val="26"/>
        </w:rPr>
        <w:t>n d</w:t>
      </w:r>
      <w:r w:rsidRPr="005E6117">
        <w:rPr>
          <w:rFonts w:ascii="Times New Roman" w:hAnsi="Times New Roman"/>
          <w:sz w:val="26"/>
          <w:szCs w:val="26"/>
        </w:rPr>
        <w:t>ị</w:t>
      </w:r>
      <w:r w:rsidRPr="005E6117">
        <w:rPr>
          <w:rFonts w:ascii="Times New Roman" w:hAnsi="Times New Roman"/>
          <w:sz w:val="26"/>
          <w:szCs w:val="26"/>
        </w:rPr>
        <w:t>, m</w:t>
      </w:r>
      <w:r w:rsidRPr="005E6117">
        <w:rPr>
          <w:rFonts w:ascii="Times New Roman" w:hAnsi="Times New Roman"/>
          <w:sz w:val="26"/>
          <w:szCs w:val="26"/>
        </w:rPr>
        <w:t>ộ</w:t>
      </w:r>
      <w:r w:rsidRPr="005E6117">
        <w:rPr>
          <w:rFonts w:ascii="Times New Roman" w:hAnsi="Times New Roman"/>
          <w:sz w:val="26"/>
          <w:szCs w:val="26"/>
        </w:rPr>
        <w:t>c m</w:t>
      </w:r>
      <w:r w:rsidRPr="005E6117">
        <w:rPr>
          <w:rFonts w:ascii="Times New Roman" w:hAnsi="Times New Roman"/>
          <w:sz w:val="26"/>
          <w:szCs w:val="26"/>
        </w:rPr>
        <w:t>ạ</w:t>
      </w:r>
      <w:r w:rsidRPr="005E6117">
        <w:rPr>
          <w:rFonts w:ascii="Times New Roman" w:hAnsi="Times New Roman"/>
          <w:sz w:val="26"/>
          <w:szCs w:val="26"/>
        </w:rPr>
        <w:t>c, ham h</w:t>
      </w:r>
      <w:r w:rsidRPr="005E6117">
        <w:rPr>
          <w:rFonts w:ascii="Times New Roman" w:hAnsi="Times New Roman"/>
          <w:sz w:val="26"/>
          <w:szCs w:val="26"/>
        </w:rPr>
        <w:t>ọ</w:t>
      </w:r>
      <w:r w:rsidRPr="005E6117">
        <w:rPr>
          <w:rFonts w:ascii="Times New Roman" w:hAnsi="Times New Roman"/>
          <w:sz w:val="26"/>
          <w:szCs w:val="26"/>
        </w:rPr>
        <w:t>c h</w:t>
      </w:r>
      <w:r w:rsidRPr="005E6117">
        <w:rPr>
          <w:rFonts w:ascii="Times New Roman" w:hAnsi="Times New Roman"/>
          <w:sz w:val="26"/>
          <w:szCs w:val="26"/>
        </w:rPr>
        <w:t>ỏ</w:t>
      </w:r>
      <w:r w:rsidRPr="005E6117">
        <w:rPr>
          <w:rFonts w:ascii="Times New Roman" w:hAnsi="Times New Roman"/>
          <w:sz w:val="26"/>
          <w:szCs w:val="26"/>
        </w:rPr>
        <w:t>i</w:t>
      </w:r>
      <w:r w:rsidRPr="005E6117">
        <w:rPr>
          <w:rFonts w:ascii="Times New Roman" w:hAnsi="Times New Roman"/>
          <w:sz w:val="26"/>
          <w:szCs w:val="26"/>
        </w:rPr>
        <w:t>; M</w:t>
      </w:r>
      <w:r w:rsidRPr="005E6117">
        <w:rPr>
          <w:rFonts w:ascii="Times New Roman" w:hAnsi="Times New Roman"/>
          <w:sz w:val="26"/>
          <w:szCs w:val="26"/>
        </w:rPr>
        <w:t>ộ</w:t>
      </w:r>
      <w:r w:rsidRPr="005E6117">
        <w:rPr>
          <w:rFonts w:ascii="Times New Roman" w:hAnsi="Times New Roman"/>
          <w:sz w:val="26"/>
          <w:szCs w:val="26"/>
        </w:rPr>
        <w:t>t công dân yêu nư</w:t>
      </w:r>
      <w:r w:rsidRPr="005E6117">
        <w:rPr>
          <w:rFonts w:ascii="Times New Roman" w:hAnsi="Times New Roman"/>
          <w:sz w:val="26"/>
          <w:szCs w:val="26"/>
        </w:rPr>
        <w:t>ớ</w:t>
      </w:r>
      <w:r w:rsidRPr="005E6117">
        <w:rPr>
          <w:rFonts w:ascii="Times New Roman" w:hAnsi="Times New Roman"/>
          <w:sz w:val="26"/>
          <w:szCs w:val="26"/>
        </w:rPr>
        <w:t>c, thương dân , m</w:t>
      </w:r>
      <w:r w:rsidRPr="005E6117">
        <w:rPr>
          <w:rFonts w:ascii="Times New Roman" w:hAnsi="Times New Roman"/>
          <w:sz w:val="26"/>
          <w:szCs w:val="26"/>
        </w:rPr>
        <w:t>ộ</w:t>
      </w:r>
      <w:r w:rsidRPr="005E6117">
        <w:rPr>
          <w:rFonts w:ascii="Times New Roman" w:hAnsi="Times New Roman"/>
          <w:sz w:val="26"/>
          <w:szCs w:val="26"/>
        </w:rPr>
        <w:t>t lòng m</w:t>
      </w:r>
      <w:r w:rsidRPr="005E6117">
        <w:rPr>
          <w:rFonts w:ascii="Times New Roman" w:hAnsi="Times New Roman"/>
          <w:sz w:val="26"/>
          <w:szCs w:val="26"/>
        </w:rPr>
        <w:t>ộ</w:t>
      </w:r>
      <w:r w:rsidRPr="005E6117">
        <w:rPr>
          <w:rFonts w:ascii="Times New Roman" w:hAnsi="Times New Roman"/>
          <w:sz w:val="26"/>
          <w:szCs w:val="26"/>
        </w:rPr>
        <w:t>t d</w:t>
      </w:r>
      <w:r w:rsidRPr="005E6117">
        <w:rPr>
          <w:rFonts w:ascii="Times New Roman" w:hAnsi="Times New Roman"/>
          <w:sz w:val="26"/>
          <w:szCs w:val="26"/>
        </w:rPr>
        <w:t>ạ</w:t>
      </w:r>
      <w:r w:rsidRPr="005E6117">
        <w:rPr>
          <w:rFonts w:ascii="Times New Roman" w:hAnsi="Times New Roman"/>
          <w:sz w:val="26"/>
          <w:szCs w:val="26"/>
        </w:rPr>
        <w:t xml:space="preserve"> d</w:t>
      </w:r>
      <w:r w:rsidRPr="005E6117">
        <w:rPr>
          <w:rFonts w:ascii="Times New Roman" w:hAnsi="Times New Roman"/>
          <w:sz w:val="26"/>
          <w:szCs w:val="26"/>
        </w:rPr>
        <w:t>ố</w:t>
      </w:r>
      <w:r w:rsidRPr="005E6117">
        <w:rPr>
          <w:rFonts w:ascii="Times New Roman" w:hAnsi="Times New Roman"/>
          <w:sz w:val="26"/>
          <w:szCs w:val="26"/>
        </w:rPr>
        <w:t>c h</w:t>
      </w:r>
      <w:r w:rsidRPr="005E6117">
        <w:rPr>
          <w:rFonts w:ascii="Times New Roman" w:hAnsi="Times New Roman"/>
          <w:sz w:val="26"/>
          <w:szCs w:val="26"/>
        </w:rPr>
        <w:t>ế</w:t>
      </w:r>
      <w:r w:rsidRPr="005E6117">
        <w:rPr>
          <w:rFonts w:ascii="Times New Roman" w:hAnsi="Times New Roman"/>
          <w:sz w:val="26"/>
          <w:szCs w:val="26"/>
        </w:rPr>
        <w:t>t tâm can vì thành công c</w:t>
      </w:r>
      <w:r w:rsidRPr="005E6117">
        <w:rPr>
          <w:rFonts w:ascii="Times New Roman" w:hAnsi="Times New Roman"/>
          <w:sz w:val="26"/>
          <w:szCs w:val="26"/>
        </w:rPr>
        <w:t>ủ</w:t>
      </w:r>
      <w:r w:rsidRPr="005E6117">
        <w:rPr>
          <w:rFonts w:ascii="Times New Roman" w:hAnsi="Times New Roman"/>
          <w:sz w:val="26"/>
          <w:szCs w:val="26"/>
        </w:rPr>
        <w:t>a s</w:t>
      </w:r>
      <w:r w:rsidRPr="005E6117">
        <w:rPr>
          <w:rFonts w:ascii="Times New Roman" w:hAnsi="Times New Roman"/>
          <w:sz w:val="26"/>
          <w:szCs w:val="26"/>
        </w:rPr>
        <w:t>ự</w:t>
      </w:r>
      <w:r w:rsidRPr="005E6117">
        <w:rPr>
          <w:rFonts w:ascii="Times New Roman" w:hAnsi="Times New Roman"/>
          <w:sz w:val="26"/>
          <w:szCs w:val="26"/>
        </w:rPr>
        <w:t xml:space="preserve"> nghi</w:t>
      </w:r>
      <w:r w:rsidRPr="005E6117">
        <w:rPr>
          <w:rFonts w:ascii="Times New Roman" w:hAnsi="Times New Roman"/>
          <w:sz w:val="26"/>
          <w:szCs w:val="26"/>
        </w:rPr>
        <w:t>ệ</w:t>
      </w:r>
      <w:r w:rsidRPr="005E6117">
        <w:rPr>
          <w:rFonts w:ascii="Times New Roman" w:hAnsi="Times New Roman"/>
          <w:sz w:val="26"/>
          <w:szCs w:val="26"/>
        </w:rPr>
        <w:t>p cách m</w:t>
      </w:r>
      <w:r w:rsidRPr="005E6117">
        <w:rPr>
          <w:rFonts w:ascii="Times New Roman" w:hAnsi="Times New Roman"/>
          <w:sz w:val="26"/>
          <w:szCs w:val="26"/>
        </w:rPr>
        <w:t>ạ</w:t>
      </w:r>
      <w:r w:rsidRPr="005E6117">
        <w:rPr>
          <w:rFonts w:ascii="Times New Roman" w:hAnsi="Times New Roman"/>
          <w:sz w:val="26"/>
          <w:szCs w:val="26"/>
        </w:rPr>
        <w:t>ng nư</w:t>
      </w:r>
      <w:r w:rsidRPr="005E6117">
        <w:rPr>
          <w:rFonts w:ascii="Times New Roman" w:hAnsi="Times New Roman"/>
          <w:sz w:val="26"/>
          <w:szCs w:val="26"/>
        </w:rPr>
        <w:t>ớ</w:t>
      </w:r>
      <w:r w:rsidRPr="005E6117">
        <w:rPr>
          <w:rFonts w:ascii="Times New Roman" w:hAnsi="Times New Roman"/>
          <w:sz w:val="26"/>
          <w:szCs w:val="26"/>
        </w:rPr>
        <w:t>c nhà và cu</w:t>
      </w:r>
      <w:r w:rsidRPr="005E6117">
        <w:rPr>
          <w:rFonts w:ascii="Times New Roman" w:hAnsi="Times New Roman"/>
          <w:sz w:val="26"/>
          <w:szCs w:val="26"/>
        </w:rPr>
        <w:t>ộ</w:t>
      </w:r>
      <w:r w:rsidRPr="005E6117">
        <w:rPr>
          <w:rFonts w:ascii="Times New Roman" w:hAnsi="Times New Roman"/>
          <w:sz w:val="26"/>
          <w:szCs w:val="26"/>
        </w:rPr>
        <w:t>c s</w:t>
      </w:r>
      <w:r w:rsidRPr="005E6117">
        <w:rPr>
          <w:rFonts w:ascii="Times New Roman" w:hAnsi="Times New Roman"/>
          <w:sz w:val="26"/>
          <w:szCs w:val="26"/>
        </w:rPr>
        <w:t>ố</w:t>
      </w:r>
      <w:r w:rsidRPr="005E6117">
        <w:rPr>
          <w:rFonts w:ascii="Times New Roman" w:hAnsi="Times New Roman"/>
          <w:sz w:val="26"/>
          <w:szCs w:val="26"/>
        </w:rPr>
        <w:t>ng đ</w:t>
      </w:r>
      <w:r w:rsidRPr="005E6117">
        <w:rPr>
          <w:rFonts w:ascii="Times New Roman" w:hAnsi="Times New Roman"/>
          <w:sz w:val="26"/>
          <w:szCs w:val="26"/>
        </w:rPr>
        <w:t>ộ</w:t>
      </w:r>
      <w:r w:rsidRPr="005E6117">
        <w:rPr>
          <w:rFonts w:ascii="Times New Roman" w:hAnsi="Times New Roman"/>
          <w:sz w:val="26"/>
          <w:szCs w:val="26"/>
        </w:rPr>
        <w:t>c l</w:t>
      </w:r>
      <w:r w:rsidRPr="005E6117">
        <w:rPr>
          <w:rFonts w:ascii="Times New Roman" w:hAnsi="Times New Roman"/>
          <w:sz w:val="26"/>
          <w:szCs w:val="26"/>
        </w:rPr>
        <w:t>ậ</w:t>
      </w:r>
      <w:r w:rsidRPr="005E6117">
        <w:rPr>
          <w:rFonts w:ascii="Times New Roman" w:hAnsi="Times New Roman"/>
          <w:sz w:val="26"/>
          <w:szCs w:val="26"/>
        </w:rPr>
        <w:t>p t</w:t>
      </w:r>
      <w:r w:rsidRPr="005E6117">
        <w:rPr>
          <w:rFonts w:ascii="Times New Roman" w:hAnsi="Times New Roman"/>
          <w:sz w:val="26"/>
          <w:szCs w:val="26"/>
        </w:rPr>
        <w:t>ự</w:t>
      </w:r>
      <w:r w:rsidRPr="005E6117">
        <w:rPr>
          <w:rFonts w:ascii="Times New Roman" w:hAnsi="Times New Roman"/>
          <w:sz w:val="26"/>
          <w:szCs w:val="26"/>
        </w:rPr>
        <w:t xml:space="preserve"> do c</w:t>
      </w:r>
      <w:r w:rsidRPr="005E6117">
        <w:rPr>
          <w:rFonts w:ascii="Times New Roman" w:hAnsi="Times New Roman"/>
          <w:sz w:val="26"/>
          <w:szCs w:val="26"/>
        </w:rPr>
        <w:t>ủ</w:t>
      </w:r>
      <w:r w:rsidRPr="005E6117">
        <w:rPr>
          <w:rFonts w:ascii="Times New Roman" w:hAnsi="Times New Roman"/>
          <w:sz w:val="26"/>
          <w:szCs w:val="26"/>
        </w:rPr>
        <w:t>a dân t</w:t>
      </w:r>
      <w:r w:rsidRPr="005E6117">
        <w:rPr>
          <w:rFonts w:ascii="Times New Roman" w:hAnsi="Times New Roman"/>
          <w:sz w:val="26"/>
          <w:szCs w:val="26"/>
        </w:rPr>
        <w:t>ộ</w:t>
      </w:r>
      <w:r w:rsidRPr="005E6117">
        <w:rPr>
          <w:rFonts w:ascii="Times New Roman" w:hAnsi="Times New Roman"/>
          <w:sz w:val="26"/>
          <w:szCs w:val="26"/>
        </w:rPr>
        <w:t>c</w:t>
      </w:r>
      <w:r w:rsidRPr="005E6117">
        <w:rPr>
          <w:rFonts w:ascii="Times New Roman" w:hAnsi="Times New Roman"/>
          <w:sz w:val="26"/>
          <w:szCs w:val="26"/>
        </w:rPr>
        <w:t>; Bác Tôn còn là m</w:t>
      </w:r>
      <w:r w:rsidRPr="005E6117">
        <w:rPr>
          <w:rFonts w:ascii="Times New Roman" w:hAnsi="Times New Roman"/>
          <w:sz w:val="26"/>
          <w:szCs w:val="26"/>
        </w:rPr>
        <w:t>ộ</w:t>
      </w:r>
      <w:r w:rsidRPr="005E6117">
        <w:rPr>
          <w:rFonts w:ascii="Times New Roman" w:hAnsi="Times New Roman"/>
          <w:sz w:val="26"/>
          <w:szCs w:val="26"/>
        </w:rPr>
        <w:t>t t</w:t>
      </w:r>
      <w:r w:rsidRPr="005E6117">
        <w:rPr>
          <w:rFonts w:ascii="Times New Roman" w:hAnsi="Times New Roman"/>
          <w:sz w:val="26"/>
          <w:szCs w:val="26"/>
        </w:rPr>
        <w:t>ấ</w:t>
      </w:r>
      <w:r w:rsidRPr="005E6117">
        <w:rPr>
          <w:rFonts w:ascii="Times New Roman" w:hAnsi="Times New Roman"/>
          <w:sz w:val="26"/>
          <w:szCs w:val="26"/>
        </w:rPr>
        <w:t>m gương tiêu bi</w:t>
      </w:r>
      <w:r w:rsidRPr="005E6117">
        <w:rPr>
          <w:rFonts w:ascii="Times New Roman" w:hAnsi="Times New Roman"/>
          <w:sz w:val="26"/>
          <w:szCs w:val="26"/>
        </w:rPr>
        <w:t>ể</w:t>
      </w:r>
      <w:r w:rsidRPr="005E6117">
        <w:rPr>
          <w:rFonts w:ascii="Times New Roman" w:hAnsi="Times New Roman"/>
          <w:sz w:val="26"/>
          <w:szCs w:val="26"/>
        </w:rPr>
        <w:t>u c</w:t>
      </w:r>
      <w:r w:rsidRPr="005E6117">
        <w:rPr>
          <w:rFonts w:ascii="Times New Roman" w:hAnsi="Times New Roman"/>
          <w:sz w:val="26"/>
          <w:szCs w:val="26"/>
        </w:rPr>
        <w:t>ủ</w:t>
      </w:r>
      <w:r w:rsidRPr="005E6117">
        <w:rPr>
          <w:rFonts w:ascii="Times New Roman" w:hAnsi="Times New Roman"/>
          <w:sz w:val="26"/>
          <w:szCs w:val="26"/>
        </w:rPr>
        <w:t>a s</w:t>
      </w:r>
      <w:r w:rsidRPr="005E6117">
        <w:rPr>
          <w:rFonts w:ascii="Times New Roman" w:hAnsi="Times New Roman"/>
          <w:sz w:val="26"/>
          <w:szCs w:val="26"/>
        </w:rPr>
        <w:t>ự</w:t>
      </w:r>
      <w:r w:rsidRPr="005E6117">
        <w:rPr>
          <w:rFonts w:ascii="Times New Roman" w:hAnsi="Times New Roman"/>
          <w:sz w:val="26"/>
          <w:szCs w:val="26"/>
        </w:rPr>
        <w:t xml:space="preserve"> kiên cư</w:t>
      </w:r>
      <w:r w:rsidRPr="005E6117">
        <w:rPr>
          <w:rFonts w:ascii="Times New Roman" w:hAnsi="Times New Roman"/>
          <w:sz w:val="26"/>
          <w:szCs w:val="26"/>
        </w:rPr>
        <w:t>ờ</w:t>
      </w:r>
      <w:r w:rsidRPr="005E6117">
        <w:rPr>
          <w:rFonts w:ascii="Times New Roman" w:hAnsi="Times New Roman"/>
          <w:sz w:val="26"/>
          <w:szCs w:val="26"/>
        </w:rPr>
        <w:t>ng , b</w:t>
      </w:r>
      <w:r w:rsidRPr="005E6117">
        <w:rPr>
          <w:rFonts w:ascii="Times New Roman" w:hAnsi="Times New Roman"/>
          <w:sz w:val="26"/>
          <w:szCs w:val="26"/>
        </w:rPr>
        <w:t>ấ</w:t>
      </w:r>
      <w:r w:rsidRPr="005E6117">
        <w:rPr>
          <w:rFonts w:ascii="Times New Roman" w:hAnsi="Times New Roman"/>
          <w:sz w:val="26"/>
          <w:szCs w:val="26"/>
        </w:rPr>
        <w:t>t khu</w:t>
      </w:r>
      <w:r w:rsidRPr="005E6117">
        <w:rPr>
          <w:rFonts w:ascii="Times New Roman" w:hAnsi="Times New Roman"/>
          <w:sz w:val="26"/>
          <w:szCs w:val="26"/>
        </w:rPr>
        <w:t>ấ</w:t>
      </w:r>
      <w:r w:rsidRPr="005E6117">
        <w:rPr>
          <w:rFonts w:ascii="Times New Roman" w:hAnsi="Times New Roman"/>
          <w:sz w:val="26"/>
          <w:szCs w:val="26"/>
        </w:rPr>
        <w:t>t ,</w:t>
      </w:r>
      <w:r w:rsidRPr="005E6117">
        <w:rPr>
          <w:rFonts w:ascii="Times New Roman" w:hAnsi="Times New Roman"/>
          <w:sz w:val="26"/>
          <w:szCs w:val="26"/>
        </w:rPr>
        <w:t xml:space="preserve"> tuy</w:t>
      </w:r>
      <w:r w:rsidRPr="005E6117">
        <w:rPr>
          <w:rFonts w:ascii="Times New Roman" w:hAnsi="Times New Roman"/>
          <w:sz w:val="26"/>
          <w:szCs w:val="26"/>
        </w:rPr>
        <w:t>ệ</w:t>
      </w:r>
      <w:r w:rsidRPr="005E6117">
        <w:rPr>
          <w:rFonts w:ascii="Times New Roman" w:hAnsi="Times New Roman"/>
          <w:sz w:val="26"/>
          <w:szCs w:val="26"/>
        </w:rPr>
        <w:t>t đ</w:t>
      </w:r>
      <w:r w:rsidRPr="005E6117">
        <w:rPr>
          <w:rFonts w:ascii="Times New Roman" w:hAnsi="Times New Roman"/>
          <w:sz w:val="26"/>
          <w:szCs w:val="26"/>
        </w:rPr>
        <w:t>ố</w:t>
      </w:r>
      <w:r w:rsidRPr="005E6117">
        <w:rPr>
          <w:rFonts w:ascii="Times New Roman" w:hAnsi="Times New Roman"/>
          <w:sz w:val="26"/>
          <w:szCs w:val="26"/>
        </w:rPr>
        <w:t>i trung thành, đ</w:t>
      </w:r>
      <w:r w:rsidRPr="005E6117">
        <w:rPr>
          <w:rFonts w:ascii="Times New Roman" w:hAnsi="Times New Roman"/>
          <w:sz w:val="26"/>
          <w:szCs w:val="26"/>
        </w:rPr>
        <w:t>ứ</w:t>
      </w:r>
      <w:r w:rsidRPr="005E6117">
        <w:rPr>
          <w:rFonts w:ascii="Times New Roman" w:hAnsi="Times New Roman"/>
          <w:sz w:val="26"/>
          <w:szCs w:val="26"/>
        </w:rPr>
        <w:t>c chí công vô tư c</w:t>
      </w:r>
      <w:r w:rsidRPr="005E6117">
        <w:rPr>
          <w:rFonts w:ascii="Times New Roman" w:hAnsi="Times New Roman"/>
          <w:sz w:val="26"/>
          <w:szCs w:val="26"/>
        </w:rPr>
        <w:t>ầ</w:t>
      </w:r>
      <w:r w:rsidRPr="005E6117">
        <w:rPr>
          <w:rFonts w:ascii="Times New Roman" w:hAnsi="Times New Roman"/>
          <w:sz w:val="26"/>
          <w:szCs w:val="26"/>
        </w:rPr>
        <w:t>n - ki</w:t>
      </w:r>
      <w:r w:rsidRPr="005E6117">
        <w:rPr>
          <w:rFonts w:ascii="Times New Roman" w:hAnsi="Times New Roman"/>
          <w:sz w:val="26"/>
          <w:szCs w:val="26"/>
        </w:rPr>
        <w:t>ệ</w:t>
      </w:r>
      <w:r w:rsidRPr="005E6117">
        <w:rPr>
          <w:rFonts w:ascii="Times New Roman" w:hAnsi="Times New Roman"/>
          <w:sz w:val="26"/>
          <w:szCs w:val="26"/>
        </w:rPr>
        <w:t>m - liêm - chính , gi</w:t>
      </w:r>
      <w:r w:rsidRPr="005E6117">
        <w:rPr>
          <w:rFonts w:ascii="Times New Roman" w:hAnsi="Times New Roman"/>
          <w:sz w:val="26"/>
          <w:szCs w:val="26"/>
        </w:rPr>
        <w:t>ả</w:t>
      </w:r>
      <w:r w:rsidRPr="005E6117">
        <w:rPr>
          <w:rFonts w:ascii="Times New Roman" w:hAnsi="Times New Roman"/>
          <w:sz w:val="26"/>
          <w:szCs w:val="26"/>
        </w:rPr>
        <w:t>n d</w:t>
      </w:r>
      <w:r w:rsidRPr="005E6117">
        <w:rPr>
          <w:rFonts w:ascii="Times New Roman" w:hAnsi="Times New Roman"/>
          <w:sz w:val="26"/>
          <w:szCs w:val="26"/>
        </w:rPr>
        <w:t>ị</w:t>
      </w:r>
      <w:r w:rsidRPr="005E6117">
        <w:rPr>
          <w:rFonts w:ascii="Times New Roman" w:hAnsi="Times New Roman"/>
          <w:sz w:val="26"/>
          <w:szCs w:val="26"/>
        </w:rPr>
        <w:t>, khiêm t</w:t>
      </w:r>
      <w:r w:rsidRPr="005E6117">
        <w:rPr>
          <w:rFonts w:ascii="Times New Roman" w:hAnsi="Times New Roman"/>
          <w:sz w:val="26"/>
          <w:szCs w:val="26"/>
        </w:rPr>
        <w:t>ố</w:t>
      </w:r>
      <w:r w:rsidR="00AF1983">
        <w:rPr>
          <w:rFonts w:ascii="Times New Roman" w:hAnsi="Times New Roman"/>
          <w:sz w:val="26"/>
          <w:szCs w:val="26"/>
        </w:rPr>
        <w:t>n</w:t>
      </w:r>
      <w:r w:rsidRPr="005E6117">
        <w:rPr>
          <w:rFonts w:ascii="Times New Roman" w:hAnsi="Times New Roman"/>
          <w:sz w:val="26"/>
          <w:szCs w:val="26"/>
        </w:rPr>
        <w:t>;</w:t>
      </w:r>
      <w:r w:rsidR="00AF1983">
        <w:rPr>
          <w:rFonts w:ascii="Times New Roman" w:hAnsi="Times New Roman"/>
          <w:sz w:val="26"/>
          <w:szCs w:val="26"/>
        </w:rPr>
        <w:t xml:space="preserve"> </w:t>
      </w:r>
      <w:r w:rsidRPr="005E6117">
        <w:rPr>
          <w:rFonts w:ascii="Times New Roman" w:hAnsi="Times New Roman"/>
          <w:sz w:val="26"/>
          <w:szCs w:val="26"/>
        </w:rPr>
        <w:t>Ngoài ra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nư</w:t>
      </w:r>
      <w:r w:rsidRPr="005E6117">
        <w:rPr>
          <w:rFonts w:ascii="Times New Roman" w:hAnsi="Times New Roman"/>
          <w:sz w:val="26"/>
          <w:szCs w:val="26"/>
        </w:rPr>
        <w:t>ớ</w:t>
      </w:r>
      <w:r w:rsidRPr="005E6117">
        <w:rPr>
          <w:rFonts w:ascii="Times New Roman" w:hAnsi="Times New Roman"/>
          <w:sz w:val="26"/>
          <w:szCs w:val="26"/>
        </w:rPr>
        <w:t>c Tôn Đ</w:t>
      </w:r>
      <w:r w:rsidRPr="005E6117">
        <w:rPr>
          <w:rFonts w:ascii="Times New Roman" w:hAnsi="Times New Roman"/>
          <w:sz w:val="26"/>
          <w:szCs w:val="26"/>
        </w:rPr>
        <w:t>ứ</w:t>
      </w:r>
      <w:r w:rsidRPr="005E6117">
        <w:rPr>
          <w:rFonts w:ascii="Times New Roman" w:hAnsi="Times New Roman"/>
          <w:sz w:val="26"/>
          <w:szCs w:val="26"/>
        </w:rPr>
        <w:t>c Th</w:t>
      </w:r>
      <w:r w:rsidRPr="005E6117">
        <w:rPr>
          <w:rFonts w:ascii="Times New Roman" w:hAnsi="Times New Roman"/>
          <w:sz w:val="26"/>
          <w:szCs w:val="26"/>
        </w:rPr>
        <w:t>ắ</w:t>
      </w:r>
      <w:r w:rsidRPr="005E6117">
        <w:rPr>
          <w:rFonts w:ascii="Times New Roman" w:hAnsi="Times New Roman"/>
          <w:sz w:val="26"/>
          <w:szCs w:val="26"/>
        </w:rPr>
        <w:t>ng còn là bi</w:t>
      </w:r>
      <w:r w:rsidRPr="005E6117">
        <w:rPr>
          <w:rFonts w:ascii="Times New Roman" w:hAnsi="Times New Roman"/>
          <w:sz w:val="26"/>
          <w:szCs w:val="26"/>
        </w:rPr>
        <w:t>ể</w:t>
      </w:r>
      <w:r w:rsidRPr="005E6117">
        <w:rPr>
          <w:rFonts w:ascii="Times New Roman" w:hAnsi="Times New Roman"/>
          <w:sz w:val="26"/>
          <w:szCs w:val="26"/>
        </w:rPr>
        <w:t>u tư</w:t>
      </w:r>
      <w:r w:rsidRPr="005E6117">
        <w:rPr>
          <w:rFonts w:ascii="Times New Roman" w:hAnsi="Times New Roman"/>
          <w:sz w:val="26"/>
          <w:szCs w:val="26"/>
        </w:rPr>
        <w:t>ợ</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ạ</w:t>
      </w:r>
      <w:r w:rsidRPr="005E6117">
        <w:rPr>
          <w:rFonts w:ascii="Times New Roman" w:hAnsi="Times New Roman"/>
          <w:sz w:val="26"/>
          <w:szCs w:val="26"/>
        </w:rPr>
        <w:t>i đoàn k</w:t>
      </w:r>
      <w:r w:rsidRPr="005E6117">
        <w:rPr>
          <w:rFonts w:ascii="Times New Roman" w:hAnsi="Times New Roman"/>
          <w:sz w:val="26"/>
          <w:szCs w:val="26"/>
        </w:rPr>
        <w:t>ế</w:t>
      </w:r>
      <w:r w:rsidRPr="005E6117">
        <w:rPr>
          <w:rFonts w:ascii="Times New Roman" w:hAnsi="Times New Roman"/>
          <w:sz w:val="26"/>
          <w:szCs w:val="26"/>
        </w:rPr>
        <w:t>t c</w:t>
      </w:r>
      <w:r w:rsidRPr="005E6117">
        <w:rPr>
          <w:rFonts w:ascii="Times New Roman" w:hAnsi="Times New Roman"/>
          <w:sz w:val="26"/>
          <w:szCs w:val="26"/>
        </w:rPr>
        <w:t>ủ</w:t>
      </w:r>
      <w:r w:rsidRPr="005E6117">
        <w:rPr>
          <w:rFonts w:ascii="Times New Roman" w:hAnsi="Times New Roman"/>
          <w:sz w:val="26"/>
          <w:szCs w:val="26"/>
        </w:rPr>
        <w:t>a Đ</w:t>
      </w:r>
      <w:r w:rsidRPr="005E6117">
        <w:rPr>
          <w:rFonts w:ascii="Times New Roman" w:hAnsi="Times New Roman"/>
          <w:sz w:val="26"/>
          <w:szCs w:val="26"/>
        </w:rPr>
        <w:t>ả</w:t>
      </w:r>
      <w:r w:rsidRPr="005E6117">
        <w:rPr>
          <w:rFonts w:ascii="Times New Roman" w:hAnsi="Times New Roman"/>
          <w:sz w:val="26"/>
          <w:szCs w:val="26"/>
        </w:rPr>
        <w:t>ng  ta và là ngư</w:t>
      </w:r>
      <w:r w:rsidRPr="005E6117">
        <w:rPr>
          <w:rFonts w:ascii="Times New Roman" w:hAnsi="Times New Roman"/>
          <w:sz w:val="26"/>
          <w:szCs w:val="26"/>
        </w:rPr>
        <w:t>ờ</w:t>
      </w:r>
      <w:r w:rsidRPr="005E6117">
        <w:rPr>
          <w:rFonts w:ascii="Times New Roman" w:hAnsi="Times New Roman"/>
          <w:sz w:val="26"/>
          <w:szCs w:val="26"/>
        </w:rPr>
        <w:t>i chi</w:t>
      </w:r>
      <w:r w:rsidRPr="005E6117">
        <w:rPr>
          <w:rFonts w:ascii="Times New Roman" w:hAnsi="Times New Roman"/>
          <w:sz w:val="26"/>
          <w:szCs w:val="26"/>
        </w:rPr>
        <w:t>ế</w:t>
      </w:r>
      <w:r w:rsidRPr="005E6117">
        <w:rPr>
          <w:rFonts w:ascii="Times New Roman" w:hAnsi="Times New Roman"/>
          <w:sz w:val="26"/>
          <w:szCs w:val="26"/>
        </w:rPr>
        <w:t>n sĩ trong sáng c</w:t>
      </w:r>
      <w:r w:rsidRPr="005E6117">
        <w:rPr>
          <w:rFonts w:ascii="Times New Roman" w:hAnsi="Times New Roman"/>
          <w:sz w:val="26"/>
          <w:szCs w:val="26"/>
        </w:rPr>
        <w:t>ủ</w:t>
      </w:r>
      <w:r w:rsidRPr="005E6117">
        <w:rPr>
          <w:rFonts w:ascii="Times New Roman" w:hAnsi="Times New Roman"/>
          <w:sz w:val="26"/>
          <w:szCs w:val="26"/>
        </w:rPr>
        <w:t>a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xml:space="preserve"> . Tuy Bác đã ra đi v</w:t>
      </w:r>
      <w:r w:rsidRPr="005E6117">
        <w:rPr>
          <w:rFonts w:ascii="Times New Roman" w:hAnsi="Times New Roman"/>
          <w:sz w:val="26"/>
          <w:szCs w:val="26"/>
        </w:rPr>
        <w:t>ề</w:t>
      </w:r>
      <w:r w:rsidRPr="005E6117">
        <w:rPr>
          <w:rFonts w:ascii="Times New Roman" w:hAnsi="Times New Roman"/>
          <w:sz w:val="26"/>
          <w:szCs w:val="26"/>
        </w:rPr>
        <w:t xml:space="preserve"> cõi vĩnh h</w:t>
      </w:r>
      <w:r w:rsidRPr="005E6117">
        <w:rPr>
          <w:rFonts w:ascii="Times New Roman" w:hAnsi="Times New Roman"/>
          <w:sz w:val="26"/>
          <w:szCs w:val="26"/>
        </w:rPr>
        <w:t>ằ</w:t>
      </w:r>
      <w:r w:rsidRPr="005E6117">
        <w:rPr>
          <w:rFonts w:ascii="Times New Roman" w:hAnsi="Times New Roman"/>
          <w:sz w:val="26"/>
          <w:szCs w:val="26"/>
        </w:rPr>
        <w:t>ng</w:t>
      </w:r>
      <w:r w:rsidRPr="005E6117">
        <w:rPr>
          <w:rFonts w:ascii="Times New Roman" w:hAnsi="Times New Roman"/>
          <w:sz w:val="26"/>
          <w:szCs w:val="26"/>
        </w:rPr>
        <w:t xml:space="preserve"> nhưng Bác Tôn v</w:t>
      </w:r>
      <w:r w:rsidRPr="005E6117">
        <w:rPr>
          <w:rFonts w:ascii="Times New Roman" w:hAnsi="Times New Roman"/>
          <w:sz w:val="26"/>
          <w:szCs w:val="26"/>
        </w:rPr>
        <w:t>ẫ</w:t>
      </w:r>
      <w:r w:rsidRPr="005E6117">
        <w:rPr>
          <w:rFonts w:ascii="Times New Roman" w:hAnsi="Times New Roman"/>
          <w:sz w:val="26"/>
          <w:szCs w:val="26"/>
        </w:rPr>
        <w:t>n luôn là t</w:t>
      </w:r>
      <w:r w:rsidRPr="005E6117">
        <w:rPr>
          <w:rFonts w:ascii="Times New Roman" w:hAnsi="Times New Roman"/>
          <w:sz w:val="26"/>
          <w:szCs w:val="26"/>
        </w:rPr>
        <w:t>ấ</w:t>
      </w:r>
      <w:r w:rsidRPr="005E6117">
        <w:rPr>
          <w:rFonts w:ascii="Times New Roman" w:hAnsi="Times New Roman"/>
          <w:sz w:val="26"/>
          <w:szCs w:val="26"/>
        </w:rPr>
        <w:t xml:space="preserve">m </w:t>
      </w:r>
      <w:r w:rsidRPr="005E6117">
        <w:rPr>
          <w:rFonts w:ascii="Times New Roman" w:hAnsi="Times New Roman"/>
          <w:sz w:val="26"/>
          <w:szCs w:val="26"/>
        </w:rPr>
        <w:lastRenderedPageBreak/>
        <w:t>gương vô cùng t</w:t>
      </w:r>
      <w:r w:rsidRPr="005E6117">
        <w:rPr>
          <w:rFonts w:ascii="Times New Roman" w:hAnsi="Times New Roman"/>
          <w:sz w:val="26"/>
          <w:szCs w:val="26"/>
        </w:rPr>
        <w:t>ỏ</w:t>
      </w:r>
      <w:r w:rsidRPr="005E6117">
        <w:rPr>
          <w:rFonts w:ascii="Times New Roman" w:hAnsi="Times New Roman"/>
          <w:sz w:val="26"/>
          <w:szCs w:val="26"/>
        </w:rPr>
        <w:t>a sáng v</w:t>
      </w:r>
      <w:r w:rsidRPr="005E6117">
        <w:rPr>
          <w:rFonts w:ascii="Times New Roman" w:hAnsi="Times New Roman"/>
          <w:sz w:val="26"/>
          <w:szCs w:val="26"/>
        </w:rPr>
        <w:t>ề</w:t>
      </w:r>
      <w:r w:rsidRPr="005E6117">
        <w:rPr>
          <w:rFonts w:ascii="Times New Roman" w:hAnsi="Times New Roman"/>
          <w:sz w:val="26"/>
          <w:szCs w:val="26"/>
        </w:rPr>
        <w:t xml:space="preserve"> khí phách, ph</w:t>
      </w:r>
      <w:r w:rsidRPr="005E6117">
        <w:rPr>
          <w:rFonts w:ascii="Times New Roman" w:hAnsi="Times New Roman"/>
          <w:sz w:val="26"/>
          <w:szCs w:val="26"/>
        </w:rPr>
        <w:t>ẩ</w:t>
      </w:r>
      <w:r w:rsidRPr="005E6117">
        <w:rPr>
          <w:rFonts w:ascii="Times New Roman" w:hAnsi="Times New Roman"/>
          <w:sz w:val="26"/>
          <w:szCs w:val="26"/>
        </w:rPr>
        <w:t>m ch</w:t>
      </w:r>
      <w:r w:rsidRPr="005E6117">
        <w:rPr>
          <w:rFonts w:ascii="Times New Roman" w:hAnsi="Times New Roman"/>
          <w:sz w:val="26"/>
          <w:szCs w:val="26"/>
        </w:rPr>
        <w:t>ấ</w:t>
      </w:r>
      <w:r w:rsidRPr="005E6117">
        <w:rPr>
          <w:rFonts w:ascii="Times New Roman" w:hAnsi="Times New Roman"/>
          <w:sz w:val="26"/>
          <w:szCs w:val="26"/>
        </w:rPr>
        <w:t>t,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c</w:t>
      </w:r>
      <w:r w:rsidRPr="005E6117">
        <w:rPr>
          <w:rFonts w:ascii="Times New Roman" w:hAnsi="Times New Roman"/>
          <w:sz w:val="26"/>
          <w:szCs w:val="26"/>
        </w:rPr>
        <w:t>ủ</w:t>
      </w:r>
      <w:r w:rsidRPr="005E6117">
        <w:rPr>
          <w:rFonts w:ascii="Times New Roman" w:hAnsi="Times New Roman"/>
          <w:sz w:val="26"/>
          <w:szCs w:val="26"/>
        </w:rPr>
        <w:t>a ngư</w:t>
      </w:r>
      <w:r w:rsidRPr="005E6117">
        <w:rPr>
          <w:rFonts w:ascii="Times New Roman" w:hAnsi="Times New Roman"/>
          <w:sz w:val="26"/>
          <w:szCs w:val="26"/>
        </w:rPr>
        <w:t>ờ</w:t>
      </w:r>
      <w:r w:rsidRPr="005E6117">
        <w:rPr>
          <w:rFonts w:ascii="Times New Roman" w:hAnsi="Times New Roman"/>
          <w:sz w:val="26"/>
          <w:szCs w:val="26"/>
        </w:rPr>
        <w:t>i chi</w:t>
      </w:r>
      <w:r w:rsidRPr="005E6117">
        <w:rPr>
          <w:rFonts w:ascii="Times New Roman" w:hAnsi="Times New Roman"/>
          <w:sz w:val="26"/>
          <w:szCs w:val="26"/>
        </w:rPr>
        <w:t>ế</w:t>
      </w:r>
      <w:r w:rsidRPr="005E6117">
        <w:rPr>
          <w:rFonts w:ascii="Times New Roman" w:hAnsi="Times New Roman"/>
          <w:sz w:val="26"/>
          <w:szCs w:val="26"/>
        </w:rPr>
        <w:t>n sĩ cách m</w:t>
      </w:r>
      <w:r w:rsidRPr="005E6117">
        <w:rPr>
          <w:rFonts w:ascii="Times New Roman" w:hAnsi="Times New Roman"/>
          <w:sz w:val="26"/>
          <w:szCs w:val="26"/>
        </w:rPr>
        <w:t>ạ</w:t>
      </w:r>
      <w:r w:rsidRPr="005E6117">
        <w:rPr>
          <w:rFonts w:ascii="Times New Roman" w:hAnsi="Times New Roman"/>
          <w:sz w:val="26"/>
          <w:szCs w:val="26"/>
        </w:rPr>
        <w:t>ng. Và r</w:t>
      </w:r>
      <w:r w:rsidRPr="005E6117">
        <w:rPr>
          <w:rFonts w:ascii="Times New Roman" w:hAnsi="Times New Roman"/>
          <w:sz w:val="26"/>
          <w:szCs w:val="26"/>
        </w:rPr>
        <w:t>ấ</w:t>
      </w:r>
      <w:r w:rsidRPr="005E6117">
        <w:rPr>
          <w:rFonts w:ascii="Times New Roman" w:hAnsi="Times New Roman"/>
          <w:sz w:val="26"/>
          <w:szCs w:val="26"/>
        </w:rPr>
        <w:t>t đáng cho chúng ta h</w:t>
      </w:r>
      <w:r w:rsidRPr="005E6117">
        <w:rPr>
          <w:rFonts w:ascii="Times New Roman" w:hAnsi="Times New Roman"/>
          <w:sz w:val="26"/>
          <w:szCs w:val="26"/>
        </w:rPr>
        <w:t>ọ</w:t>
      </w:r>
      <w:r w:rsidRPr="005E6117">
        <w:rPr>
          <w:rFonts w:ascii="Times New Roman" w:hAnsi="Times New Roman"/>
          <w:sz w:val="26"/>
          <w:szCs w:val="26"/>
        </w:rPr>
        <w:t xml:space="preserve">c </w:t>
      </w:r>
      <w:r w:rsidRPr="005E6117">
        <w:rPr>
          <w:rFonts w:ascii="Times New Roman" w:hAnsi="Times New Roman"/>
          <w:sz w:val="26"/>
          <w:szCs w:val="26"/>
        </w:rPr>
        <w:t>ở</w:t>
      </w:r>
      <w:r w:rsidRPr="005E6117">
        <w:rPr>
          <w:rFonts w:ascii="Times New Roman" w:hAnsi="Times New Roman"/>
          <w:sz w:val="26"/>
          <w:szCs w:val="26"/>
        </w:rPr>
        <w:t xml:space="preserve"> Bác nh</w:t>
      </w:r>
      <w:r w:rsidRPr="005E6117">
        <w:rPr>
          <w:rFonts w:ascii="Times New Roman" w:hAnsi="Times New Roman"/>
          <w:sz w:val="26"/>
          <w:szCs w:val="26"/>
        </w:rPr>
        <w:t>ữ</w:t>
      </w:r>
      <w:r w:rsidRPr="005E6117">
        <w:rPr>
          <w:rFonts w:ascii="Times New Roman" w:hAnsi="Times New Roman"/>
          <w:sz w:val="26"/>
          <w:szCs w:val="26"/>
        </w:rPr>
        <w:t>ng đ</w:t>
      </w:r>
      <w:r w:rsidRPr="005E6117">
        <w:rPr>
          <w:rFonts w:ascii="Times New Roman" w:hAnsi="Times New Roman"/>
          <w:sz w:val="26"/>
          <w:szCs w:val="26"/>
        </w:rPr>
        <w:t>ứ</w:t>
      </w:r>
      <w:r w:rsidRPr="005E6117">
        <w:rPr>
          <w:rFonts w:ascii="Times New Roman" w:hAnsi="Times New Roman"/>
          <w:sz w:val="26"/>
          <w:szCs w:val="26"/>
        </w:rPr>
        <w:t xml:space="preserve">c tính </w:t>
      </w:r>
      <w:r w:rsidRPr="005E6117">
        <w:rPr>
          <w:rFonts w:ascii="Times New Roman" w:hAnsi="Times New Roman"/>
          <w:sz w:val="26"/>
          <w:szCs w:val="26"/>
        </w:rPr>
        <w:t>ấ</w:t>
      </w:r>
      <w:r w:rsidRPr="005E6117">
        <w:rPr>
          <w:rFonts w:ascii="Times New Roman" w:hAnsi="Times New Roman"/>
          <w:sz w:val="26"/>
          <w:szCs w:val="26"/>
        </w:rPr>
        <w:t>y; dù làm gì, b</w:t>
      </w:r>
      <w:r w:rsidRPr="005E6117">
        <w:rPr>
          <w:rFonts w:ascii="Times New Roman" w:hAnsi="Times New Roman"/>
          <w:sz w:val="26"/>
          <w:szCs w:val="26"/>
        </w:rPr>
        <w:t>ấ</w:t>
      </w:r>
      <w:r w:rsidRPr="005E6117">
        <w:rPr>
          <w:rFonts w:ascii="Times New Roman" w:hAnsi="Times New Roman"/>
          <w:sz w:val="26"/>
          <w:szCs w:val="26"/>
        </w:rPr>
        <w:t>t c</w:t>
      </w:r>
      <w:r w:rsidRPr="005E6117">
        <w:rPr>
          <w:rFonts w:ascii="Times New Roman" w:hAnsi="Times New Roman"/>
          <w:sz w:val="26"/>
          <w:szCs w:val="26"/>
        </w:rPr>
        <w:t>ứ</w:t>
      </w:r>
      <w:r w:rsidRPr="005E6117">
        <w:rPr>
          <w:rFonts w:ascii="Times New Roman" w:hAnsi="Times New Roman"/>
          <w:sz w:val="26"/>
          <w:szCs w:val="26"/>
        </w:rPr>
        <w:t xml:space="preserve"> cương v</w:t>
      </w:r>
      <w:r w:rsidRPr="005E6117">
        <w:rPr>
          <w:rFonts w:ascii="Times New Roman" w:hAnsi="Times New Roman"/>
          <w:sz w:val="26"/>
          <w:szCs w:val="26"/>
        </w:rPr>
        <w:t>ị</w:t>
      </w:r>
      <w:r w:rsidRPr="005E6117">
        <w:rPr>
          <w:rFonts w:ascii="Times New Roman" w:hAnsi="Times New Roman"/>
          <w:sz w:val="26"/>
          <w:szCs w:val="26"/>
        </w:rPr>
        <w:t xml:space="preserve"> nào chúng ta không ng</w:t>
      </w:r>
      <w:r w:rsidRPr="005E6117">
        <w:rPr>
          <w:rFonts w:ascii="Times New Roman" w:hAnsi="Times New Roman"/>
          <w:sz w:val="26"/>
          <w:szCs w:val="26"/>
        </w:rPr>
        <w:t>ừ</w:t>
      </w:r>
      <w:r w:rsidRPr="005E6117">
        <w:rPr>
          <w:rFonts w:ascii="Times New Roman" w:hAnsi="Times New Roman"/>
          <w:sz w:val="26"/>
          <w:szCs w:val="26"/>
        </w:rPr>
        <w:t>ng h</w:t>
      </w:r>
      <w:r w:rsidRPr="005E6117">
        <w:rPr>
          <w:rFonts w:ascii="Times New Roman" w:hAnsi="Times New Roman"/>
          <w:sz w:val="26"/>
          <w:szCs w:val="26"/>
        </w:rPr>
        <w:t>ọ</w:t>
      </w:r>
      <w:r w:rsidRPr="005E6117">
        <w:rPr>
          <w:rFonts w:ascii="Times New Roman" w:hAnsi="Times New Roman"/>
          <w:sz w:val="26"/>
          <w:szCs w:val="26"/>
        </w:rPr>
        <w:t>c t</w:t>
      </w:r>
      <w:r w:rsidRPr="005E6117">
        <w:rPr>
          <w:rFonts w:ascii="Times New Roman" w:hAnsi="Times New Roman"/>
          <w:sz w:val="26"/>
          <w:szCs w:val="26"/>
        </w:rPr>
        <w:t>ậ</w:t>
      </w:r>
      <w:r w:rsidRPr="005E6117">
        <w:rPr>
          <w:rFonts w:ascii="Times New Roman" w:hAnsi="Times New Roman"/>
          <w:sz w:val="26"/>
          <w:szCs w:val="26"/>
        </w:rPr>
        <w:t>p, rèn luy</w:t>
      </w:r>
      <w:r w:rsidRPr="005E6117">
        <w:rPr>
          <w:rFonts w:ascii="Times New Roman" w:hAnsi="Times New Roman"/>
          <w:sz w:val="26"/>
          <w:szCs w:val="26"/>
        </w:rPr>
        <w:t>ệ</w:t>
      </w:r>
      <w:r w:rsidRPr="005E6117">
        <w:rPr>
          <w:rFonts w:ascii="Times New Roman" w:hAnsi="Times New Roman"/>
          <w:sz w:val="26"/>
          <w:szCs w:val="26"/>
        </w:rPr>
        <w:t>n, tu dư</w:t>
      </w:r>
      <w:r w:rsidRPr="005E6117">
        <w:rPr>
          <w:rFonts w:ascii="Times New Roman" w:hAnsi="Times New Roman"/>
          <w:sz w:val="26"/>
          <w:szCs w:val="26"/>
        </w:rPr>
        <w:t>ỡ</w:t>
      </w:r>
      <w:r w:rsidRPr="005E6117">
        <w:rPr>
          <w:rFonts w:ascii="Times New Roman" w:hAnsi="Times New Roman"/>
          <w:sz w:val="26"/>
          <w:szCs w:val="26"/>
        </w:rPr>
        <w:t>ng đ</w:t>
      </w:r>
      <w:r w:rsidRPr="005E6117">
        <w:rPr>
          <w:rFonts w:ascii="Times New Roman" w:hAnsi="Times New Roman"/>
          <w:sz w:val="26"/>
          <w:szCs w:val="26"/>
        </w:rPr>
        <w:t>ạ</w:t>
      </w:r>
      <w:r w:rsidRPr="005E6117">
        <w:rPr>
          <w:rFonts w:ascii="Times New Roman" w:hAnsi="Times New Roman"/>
          <w:sz w:val="26"/>
          <w:szCs w:val="26"/>
        </w:rPr>
        <w:t xml:space="preserve">o </w:t>
      </w:r>
      <w:r w:rsidRPr="005E6117">
        <w:rPr>
          <w:rFonts w:ascii="Times New Roman" w:hAnsi="Times New Roman"/>
          <w:sz w:val="26"/>
          <w:szCs w:val="26"/>
        </w:rPr>
        <w:t>đ</w:t>
      </w:r>
      <w:r w:rsidRPr="005E6117">
        <w:rPr>
          <w:rFonts w:ascii="Times New Roman" w:hAnsi="Times New Roman"/>
          <w:sz w:val="26"/>
          <w:szCs w:val="26"/>
        </w:rPr>
        <w:t>ứ</w:t>
      </w:r>
      <w:r w:rsidRPr="005E6117">
        <w:rPr>
          <w:rFonts w:ascii="Times New Roman" w:hAnsi="Times New Roman"/>
          <w:sz w:val="26"/>
          <w:szCs w:val="26"/>
        </w:rPr>
        <w:t>c su</w:t>
      </w:r>
      <w:r w:rsidRPr="005E6117">
        <w:rPr>
          <w:rFonts w:ascii="Times New Roman" w:hAnsi="Times New Roman"/>
          <w:sz w:val="26"/>
          <w:szCs w:val="26"/>
        </w:rPr>
        <w:t>ố</w:t>
      </w:r>
      <w:r w:rsidRPr="005E6117">
        <w:rPr>
          <w:rFonts w:ascii="Times New Roman" w:hAnsi="Times New Roman"/>
          <w:sz w:val="26"/>
          <w:szCs w:val="26"/>
        </w:rPr>
        <w:t>t đ</w:t>
      </w:r>
      <w:r w:rsidRPr="005E6117">
        <w:rPr>
          <w:rFonts w:ascii="Times New Roman" w:hAnsi="Times New Roman"/>
          <w:sz w:val="26"/>
          <w:szCs w:val="26"/>
        </w:rPr>
        <w:t>ờ</w:t>
      </w:r>
      <w:r w:rsidRPr="005E6117">
        <w:rPr>
          <w:rFonts w:ascii="Times New Roman" w:hAnsi="Times New Roman"/>
          <w:sz w:val="26"/>
          <w:szCs w:val="26"/>
        </w:rPr>
        <w:t>i. Đ</w:t>
      </w:r>
      <w:r w:rsidRPr="005E6117">
        <w:rPr>
          <w:rFonts w:ascii="Times New Roman" w:hAnsi="Times New Roman"/>
          <w:sz w:val="26"/>
          <w:szCs w:val="26"/>
        </w:rPr>
        <w:t>ể</w:t>
      </w:r>
      <w:r w:rsidRPr="005E6117">
        <w:rPr>
          <w:rFonts w:ascii="Times New Roman" w:hAnsi="Times New Roman"/>
          <w:sz w:val="26"/>
          <w:szCs w:val="26"/>
        </w:rPr>
        <w:t xml:space="preserve"> xây d</w:t>
      </w:r>
      <w:r w:rsidRPr="005E6117">
        <w:rPr>
          <w:rFonts w:ascii="Times New Roman" w:hAnsi="Times New Roman"/>
          <w:sz w:val="26"/>
          <w:szCs w:val="26"/>
        </w:rPr>
        <w:t>ự</w:t>
      </w:r>
      <w:r w:rsidRPr="005E6117">
        <w:rPr>
          <w:rFonts w:ascii="Times New Roman" w:hAnsi="Times New Roman"/>
          <w:sz w:val="26"/>
          <w:szCs w:val="26"/>
        </w:rPr>
        <w:t>ng, tu dư</w:t>
      </w:r>
      <w:r w:rsidRPr="005E6117">
        <w:rPr>
          <w:rFonts w:ascii="Times New Roman" w:hAnsi="Times New Roman"/>
          <w:sz w:val="26"/>
          <w:szCs w:val="26"/>
        </w:rPr>
        <w:t>ỡ</w:t>
      </w:r>
      <w:r w:rsidRPr="005E6117">
        <w:rPr>
          <w:rFonts w:ascii="Times New Roman" w:hAnsi="Times New Roman"/>
          <w:sz w:val="26"/>
          <w:szCs w:val="26"/>
        </w:rPr>
        <w:t>ng theo nh</w:t>
      </w:r>
      <w:r w:rsidRPr="005E6117">
        <w:rPr>
          <w:rFonts w:ascii="Times New Roman" w:hAnsi="Times New Roman"/>
          <w:sz w:val="26"/>
          <w:szCs w:val="26"/>
        </w:rPr>
        <w:t>ữ</w:t>
      </w:r>
      <w:r w:rsidRPr="005E6117">
        <w:rPr>
          <w:rFonts w:ascii="Times New Roman" w:hAnsi="Times New Roman"/>
          <w:sz w:val="26"/>
          <w:szCs w:val="26"/>
        </w:rPr>
        <w:t>ng ph</w:t>
      </w:r>
      <w:r w:rsidRPr="005E6117">
        <w:rPr>
          <w:rFonts w:ascii="Times New Roman" w:hAnsi="Times New Roman"/>
          <w:sz w:val="26"/>
          <w:szCs w:val="26"/>
        </w:rPr>
        <w:t>ẩ</w:t>
      </w:r>
      <w:r w:rsidRPr="005E6117">
        <w:rPr>
          <w:rFonts w:ascii="Times New Roman" w:hAnsi="Times New Roman"/>
          <w:sz w:val="26"/>
          <w:szCs w:val="26"/>
        </w:rPr>
        <w:t>m ch</w:t>
      </w:r>
      <w:r w:rsidRPr="005E6117">
        <w:rPr>
          <w:rFonts w:ascii="Times New Roman" w:hAnsi="Times New Roman"/>
          <w:sz w:val="26"/>
          <w:szCs w:val="26"/>
        </w:rPr>
        <w:t>ấ</w:t>
      </w:r>
      <w:r w:rsidRPr="005E6117">
        <w:rPr>
          <w:rFonts w:ascii="Times New Roman" w:hAnsi="Times New Roman"/>
          <w:sz w:val="26"/>
          <w:szCs w:val="26"/>
        </w:rPr>
        <w:t xml:space="preserve">t </w:t>
      </w:r>
      <w:r w:rsidRPr="005E6117">
        <w:rPr>
          <w:rFonts w:ascii="Times New Roman" w:hAnsi="Times New Roman"/>
          <w:sz w:val="26"/>
          <w:szCs w:val="26"/>
        </w:rPr>
        <w:t>ấ</w:t>
      </w:r>
      <w:r w:rsidRPr="005E6117">
        <w:rPr>
          <w:rFonts w:ascii="Times New Roman" w:hAnsi="Times New Roman"/>
          <w:sz w:val="26"/>
          <w:szCs w:val="26"/>
        </w:rPr>
        <w:t>y, chúng ta ph</w:t>
      </w:r>
      <w:r w:rsidRPr="005E6117">
        <w:rPr>
          <w:rFonts w:ascii="Times New Roman" w:hAnsi="Times New Roman"/>
          <w:sz w:val="26"/>
          <w:szCs w:val="26"/>
        </w:rPr>
        <w:t>ả</w:t>
      </w:r>
      <w:r w:rsidRPr="005E6117">
        <w:rPr>
          <w:rFonts w:ascii="Times New Roman" w:hAnsi="Times New Roman"/>
          <w:sz w:val="26"/>
          <w:szCs w:val="26"/>
        </w:rPr>
        <w:t>i  th</w:t>
      </w:r>
      <w:r w:rsidRPr="005E6117">
        <w:rPr>
          <w:rFonts w:ascii="Times New Roman" w:hAnsi="Times New Roman"/>
          <w:sz w:val="26"/>
          <w:szCs w:val="26"/>
        </w:rPr>
        <w:t>ự</w:t>
      </w:r>
      <w:r w:rsidRPr="005E6117">
        <w:rPr>
          <w:rFonts w:ascii="Times New Roman" w:hAnsi="Times New Roman"/>
          <w:sz w:val="26"/>
          <w:szCs w:val="26"/>
        </w:rPr>
        <w:t>c hi</w:t>
      </w:r>
      <w:r w:rsidRPr="005E6117">
        <w:rPr>
          <w:rFonts w:ascii="Times New Roman" w:hAnsi="Times New Roman"/>
          <w:sz w:val="26"/>
          <w:szCs w:val="26"/>
        </w:rPr>
        <w:t>ệ</w:t>
      </w:r>
      <w:r w:rsidRPr="005E6117">
        <w:rPr>
          <w:rFonts w:ascii="Times New Roman" w:hAnsi="Times New Roman"/>
          <w:sz w:val="26"/>
          <w:szCs w:val="26"/>
        </w:rPr>
        <w:t>n trong m</w:t>
      </w:r>
      <w:r w:rsidRPr="005E6117">
        <w:rPr>
          <w:rFonts w:ascii="Times New Roman" w:hAnsi="Times New Roman"/>
          <w:sz w:val="26"/>
          <w:szCs w:val="26"/>
        </w:rPr>
        <w:t>ọ</w:t>
      </w:r>
      <w:r w:rsidRPr="005E6117">
        <w:rPr>
          <w:rFonts w:ascii="Times New Roman" w:hAnsi="Times New Roman"/>
          <w:sz w:val="26"/>
          <w:szCs w:val="26"/>
        </w:rPr>
        <w:t>i ho</w:t>
      </w:r>
      <w:r w:rsidRPr="005E6117">
        <w:rPr>
          <w:rFonts w:ascii="Times New Roman" w:hAnsi="Times New Roman"/>
          <w:sz w:val="26"/>
          <w:szCs w:val="26"/>
        </w:rPr>
        <w:t>ạ</w:t>
      </w:r>
      <w:r w:rsidRPr="005E6117">
        <w:rPr>
          <w:rFonts w:ascii="Times New Roman" w:hAnsi="Times New Roman"/>
          <w:sz w:val="26"/>
          <w:szCs w:val="26"/>
        </w:rPr>
        <w:t>t đ</w:t>
      </w:r>
      <w:r w:rsidRPr="005E6117">
        <w:rPr>
          <w:rFonts w:ascii="Times New Roman" w:hAnsi="Times New Roman"/>
          <w:sz w:val="26"/>
          <w:szCs w:val="26"/>
        </w:rPr>
        <w:t>ộ</w:t>
      </w:r>
      <w:r w:rsidRPr="005E6117">
        <w:rPr>
          <w:rFonts w:ascii="Times New Roman" w:hAnsi="Times New Roman"/>
          <w:sz w:val="26"/>
          <w:szCs w:val="26"/>
        </w:rPr>
        <w:t>ng th</w:t>
      </w:r>
      <w:r w:rsidRPr="005E6117">
        <w:rPr>
          <w:rFonts w:ascii="Times New Roman" w:hAnsi="Times New Roman"/>
          <w:sz w:val="26"/>
          <w:szCs w:val="26"/>
        </w:rPr>
        <w:t>ự</w:t>
      </w:r>
      <w:r w:rsidRPr="005E6117">
        <w:rPr>
          <w:rFonts w:ascii="Times New Roman" w:hAnsi="Times New Roman"/>
          <w:sz w:val="26"/>
          <w:szCs w:val="26"/>
        </w:rPr>
        <w:t>c ti</w:t>
      </w:r>
      <w:r w:rsidRPr="005E6117">
        <w:rPr>
          <w:rFonts w:ascii="Times New Roman" w:hAnsi="Times New Roman"/>
          <w:sz w:val="26"/>
          <w:szCs w:val="26"/>
        </w:rPr>
        <w:t>ễ</w:t>
      </w:r>
      <w:r w:rsidRPr="005E6117">
        <w:rPr>
          <w:rFonts w:ascii="Times New Roman" w:hAnsi="Times New Roman"/>
          <w:sz w:val="26"/>
          <w:szCs w:val="26"/>
        </w:rPr>
        <w:t>n, trong đ</w:t>
      </w:r>
      <w:r w:rsidRPr="005E6117">
        <w:rPr>
          <w:rFonts w:ascii="Times New Roman" w:hAnsi="Times New Roman"/>
          <w:sz w:val="26"/>
          <w:szCs w:val="26"/>
        </w:rPr>
        <w:t>ờ</w:t>
      </w:r>
      <w:r w:rsidRPr="005E6117">
        <w:rPr>
          <w:rFonts w:ascii="Times New Roman" w:hAnsi="Times New Roman"/>
          <w:sz w:val="26"/>
          <w:szCs w:val="26"/>
        </w:rPr>
        <w:t>i tư cũng như trong sinh ho</w:t>
      </w:r>
      <w:r w:rsidRPr="005E6117">
        <w:rPr>
          <w:rFonts w:ascii="Times New Roman" w:hAnsi="Times New Roman"/>
          <w:sz w:val="26"/>
          <w:szCs w:val="26"/>
        </w:rPr>
        <w:t>ạ</w:t>
      </w:r>
      <w:r w:rsidRPr="005E6117">
        <w:rPr>
          <w:rFonts w:ascii="Times New Roman" w:hAnsi="Times New Roman"/>
          <w:sz w:val="26"/>
          <w:szCs w:val="26"/>
        </w:rPr>
        <w:t>t c</w:t>
      </w:r>
      <w:r w:rsidRPr="005E6117">
        <w:rPr>
          <w:rFonts w:ascii="Times New Roman" w:hAnsi="Times New Roman"/>
          <w:sz w:val="26"/>
          <w:szCs w:val="26"/>
        </w:rPr>
        <w:t>ộ</w:t>
      </w:r>
      <w:r w:rsidRPr="005E6117">
        <w:rPr>
          <w:rFonts w:ascii="Times New Roman" w:hAnsi="Times New Roman"/>
          <w:sz w:val="26"/>
          <w:szCs w:val="26"/>
        </w:rPr>
        <w:t>ng đ</w:t>
      </w:r>
      <w:r w:rsidRPr="005E6117">
        <w:rPr>
          <w:rFonts w:ascii="Times New Roman" w:hAnsi="Times New Roman"/>
          <w:sz w:val="26"/>
          <w:szCs w:val="26"/>
        </w:rPr>
        <w:t>ồ</w:t>
      </w:r>
      <w:r w:rsidRPr="005E6117">
        <w:rPr>
          <w:rFonts w:ascii="Times New Roman" w:hAnsi="Times New Roman"/>
          <w:sz w:val="26"/>
          <w:szCs w:val="26"/>
        </w:rPr>
        <w:t>ng, trong m</w:t>
      </w:r>
      <w:r w:rsidRPr="005E6117">
        <w:rPr>
          <w:rFonts w:ascii="Times New Roman" w:hAnsi="Times New Roman"/>
          <w:sz w:val="26"/>
          <w:szCs w:val="26"/>
        </w:rPr>
        <w:t>ọ</w:t>
      </w:r>
      <w:r w:rsidRPr="005E6117">
        <w:rPr>
          <w:rFonts w:ascii="Times New Roman" w:hAnsi="Times New Roman"/>
          <w:sz w:val="26"/>
          <w:szCs w:val="26"/>
        </w:rPr>
        <w:t>i m</w:t>
      </w:r>
      <w:r w:rsidRPr="005E6117">
        <w:rPr>
          <w:rFonts w:ascii="Times New Roman" w:hAnsi="Times New Roman"/>
          <w:sz w:val="26"/>
          <w:szCs w:val="26"/>
        </w:rPr>
        <w:t>ố</w:t>
      </w:r>
      <w:r w:rsidRPr="005E6117">
        <w:rPr>
          <w:rFonts w:ascii="Times New Roman" w:hAnsi="Times New Roman"/>
          <w:sz w:val="26"/>
          <w:szCs w:val="26"/>
        </w:rPr>
        <w:t>i quan h</w:t>
      </w:r>
      <w:r w:rsidRPr="005E6117">
        <w:rPr>
          <w:rFonts w:ascii="Times New Roman" w:hAnsi="Times New Roman"/>
          <w:sz w:val="26"/>
          <w:szCs w:val="26"/>
        </w:rPr>
        <w:t>ệ</w:t>
      </w:r>
      <w:r w:rsidRPr="005E6117">
        <w:rPr>
          <w:rFonts w:ascii="Times New Roman" w:hAnsi="Times New Roman"/>
          <w:sz w:val="26"/>
          <w:szCs w:val="26"/>
        </w:rPr>
        <w:t xml:space="preserve"> c</w:t>
      </w:r>
      <w:r w:rsidRPr="005E6117">
        <w:rPr>
          <w:rFonts w:ascii="Times New Roman" w:hAnsi="Times New Roman"/>
          <w:sz w:val="26"/>
          <w:szCs w:val="26"/>
        </w:rPr>
        <w:t>ủ</w:t>
      </w:r>
      <w:r w:rsidRPr="005E6117">
        <w:rPr>
          <w:rFonts w:ascii="Times New Roman" w:hAnsi="Times New Roman"/>
          <w:sz w:val="26"/>
          <w:szCs w:val="26"/>
        </w:rPr>
        <w:t>a mình. Qua đó, m</w:t>
      </w:r>
      <w:r w:rsidRPr="005E6117">
        <w:rPr>
          <w:rFonts w:ascii="Times New Roman" w:hAnsi="Times New Roman"/>
          <w:sz w:val="26"/>
          <w:szCs w:val="26"/>
        </w:rPr>
        <w:t>ỗ</w:t>
      </w:r>
      <w:r w:rsidRPr="005E6117">
        <w:rPr>
          <w:rFonts w:ascii="Times New Roman" w:hAnsi="Times New Roman"/>
          <w:sz w:val="26"/>
          <w:szCs w:val="26"/>
        </w:rPr>
        <w:t>i ngư</w:t>
      </w:r>
      <w:r w:rsidRPr="005E6117">
        <w:rPr>
          <w:rFonts w:ascii="Times New Roman" w:hAnsi="Times New Roman"/>
          <w:sz w:val="26"/>
          <w:szCs w:val="26"/>
        </w:rPr>
        <w:t>ờ</w:t>
      </w:r>
      <w:r w:rsidRPr="005E6117">
        <w:rPr>
          <w:rFonts w:ascii="Times New Roman" w:hAnsi="Times New Roman"/>
          <w:sz w:val="26"/>
          <w:szCs w:val="26"/>
        </w:rPr>
        <w:t>i có th</w:t>
      </w:r>
      <w:r w:rsidRPr="005E6117">
        <w:rPr>
          <w:rFonts w:ascii="Times New Roman" w:hAnsi="Times New Roman"/>
          <w:sz w:val="26"/>
          <w:szCs w:val="26"/>
        </w:rPr>
        <w:t>ể</w:t>
      </w:r>
      <w:r w:rsidRPr="005E6117">
        <w:rPr>
          <w:rFonts w:ascii="Times New Roman" w:hAnsi="Times New Roman"/>
          <w:sz w:val="26"/>
          <w:szCs w:val="26"/>
        </w:rPr>
        <w:t xml:space="preserve"> nhìn nh</w:t>
      </w:r>
      <w:r w:rsidRPr="005E6117">
        <w:rPr>
          <w:rFonts w:ascii="Times New Roman" w:hAnsi="Times New Roman"/>
          <w:sz w:val="26"/>
          <w:szCs w:val="26"/>
        </w:rPr>
        <w:t>ậ</w:t>
      </w:r>
      <w:r w:rsidRPr="005E6117">
        <w:rPr>
          <w:rFonts w:ascii="Times New Roman" w:hAnsi="Times New Roman"/>
          <w:sz w:val="26"/>
          <w:szCs w:val="26"/>
        </w:rPr>
        <w:t>n l</w:t>
      </w:r>
      <w:r w:rsidRPr="005E6117">
        <w:rPr>
          <w:rFonts w:ascii="Times New Roman" w:hAnsi="Times New Roman"/>
          <w:sz w:val="26"/>
          <w:szCs w:val="26"/>
        </w:rPr>
        <w:t>ạ</w:t>
      </w:r>
      <w:r w:rsidRPr="005E6117">
        <w:rPr>
          <w:rFonts w:ascii="Times New Roman" w:hAnsi="Times New Roman"/>
          <w:sz w:val="26"/>
          <w:szCs w:val="26"/>
        </w:rPr>
        <w:t>i b</w:t>
      </w:r>
      <w:r w:rsidRPr="005E6117">
        <w:rPr>
          <w:rFonts w:ascii="Times New Roman" w:hAnsi="Times New Roman"/>
          <w:sz w:val="26"/>
          <w:szCs w:val="26"/>
        </w:rPr>
        <w:t>ả</w:t>
      </w:r>
      <w:r w:rsidRPr="005E6117">
        <w:rPr>
          <w:rFonts w:ascii="Times New Roman" w:hAnsi="Times New Roman"/>
          <w:sz w:val="26"/>
          <w:szCs w:val="26"/>
        </w:rPr>
        <w:t>n thân mình, t</w:t>
      </w:r>
      <w:r w:rsidRPr="005E6117">
        <w:rPr>
          <w:rFonts w:ascii="Times New Roman" w:hAnsi="Times New Roman"/>
          <w:sz w:val="26"/>
          <w:szCs w:val="26"/>
        </w:rPr>
        <w:t>ự</w:t>
      </w:r>
      <w:r w:rsidRPr="005E6117">
        <w:rPr>
          <w:rFonts w:ascii="Times New Roman" w:hAnsi="Times New Roman"/>
          <w:sz w:val="26"/>
          <w:szCs w:val="26"/>
        </w:rPr>
        <w:t xml:space="preserve"> k</w:t>
      </w:r>
      <w:r w:rsidRPr="005E6117">
        <w:rPr>
          <w:rFonts w:ascii="Times New Roman" w:hAnsi="Times New Roman"/>
          <w:sz w:val="26"/>
          <w:szCs w:val="26"/>
        </w:rPr>
        <w:t>i</w:t>
      </w:r>
      <w:r w:rsidRPr="005E6117">
        <w:rPr>
          <w:rFonts w:ascii="Times New Roman" w:hAnsi="Times New Roman"/>
          <w:sz w:val="26"/>
          <w:szCs w:val="26"/>
        </w:rPr>
        <w:t>ể</w:t>
      </w:r>
      <w:r w:rsidRPr="005E6117">
        <w:rPr>
          <w:rFonts w:ascii="Times New Roman" w:hAnsi="Times New Roman"/>
          <w:sz w:val="26"/>
          <w:szCs w:val="26"/>
        </w:rPr>
        <w:t>m đi</w:t>
      </w:r>
      <w:r w:rsidRPr="005E6117">
        <w:rPr>
          <w:rFonts w:ascii="Times New Roman" w:hAnsi="Times New Roman"/>
          <w:sz w:val="26"/>
          <w:szCs w:val="26"/>
        </w:rPr>
        <w:t>ể</w:t>
      </w:r>
      <w:r w:rsidRPr="005E6117">
        <w:rPr>
          <w:rFonts w:ascii="Times New Roman" w:hAnsi="Times New Roman"/>
          <w:sz w:val="26"/>
          <w:szCs w:val="26"/>
        </w:rPr>
        <w:t>m ho</w:t>
      </w:r>
      <w:r w:rsidRPr="005E6117">
        <w:rPr>
          <w:rFonts w:ascii="Times New Roman" w:hAnsi="Times New Roman"/>
          <w:sz w:val="26"/>
          <w:szCs w:val="26"/>
        </w:rPr>
        <w:t>ạ</w:t>
      </w:r>
      <w:r w:rsidRPr="005E6117">
        <w:rPr>
          <w:rFonts w:ascii="Times New Roman" w:hAnsi="Times New Roman"/>
          <w:sz w:val="26"/>
          <w:szCs w:val="26"/>
        </w:rPr>
        <w:t>t đ</w:t>
      </w:r>
      <w:r w:rsidRPr="005E6117">
        <w:rPr>
          <w:rFonts w:ascii="Times New Roman" w:hAnsi="Times New Roman"/>
          <w:sz w:val="26"/>
          <w:szCs w:val="26"/>
        </w:rPr>
        <w:t>ộ</w:t>
      </w:r>
      <w:r w:rsidRPr="005E6117">
        <w:rPr>
          <w:rFonts w:ascii="Times New Roman" w:hAnsi="Times New Roman"/>
          <w:sz w:val="26"/>
          <w:szCs w:val="26"/>
        </w:rPr>
        <w:t>ng cá nhân m</w:t>
      </w:r>
      <w:r w:rsidRPr="005E6117">
        <w:rPr>
          <w:rFonts w:ascii="Times New Roman" w:hAnsi="Times New Roman"/>
          <w:sz w:val="26"/>
          <w:szCs w:val="26"/>
        </w:rPr>
        <w:t>ỗ</w:t>
      </w:r>
      <w:r w:rsidRPr="005E6117">
        <w:rPr>
          <w:rFonts w:ascii="Times New Roman" w:hAnsi="Times New Roman"/>
          <w:sz w:val="26"/>
          <w:szCs w:val="26"/>
        </w:rPr>
        <w:t>i ngày, đ</w:t>
      </w:r>
      <w:r w:rsidRPr="005E6117">
        <w:rPr>
          <w:rFonts w:ascii="Times New Roman" w:hAnsi="Times New Roman"/>
          <w:sz w:val="26"/>
          <w:szCs w:val="26"/>
        </w:rPr>
        <w:t>ể</w:t>
      </w:r>
      <w:r w:rsidRPr="005E6117">
        <w:rPr>
          <w:rFonts w:ascii="Times New Roman" w:hAnsi="Times New Roman"/>
          <w:sz w:val="26"/>
          <w:szCs w:val="26"/>
        </w:rPr>
        <w:t xml:space="preserve"> nhìn đư</w:t>
      </w:r>
      <w:r w:rsidRPr="005E6117">
        <w:rPr>
          <w:rFonts w:ascii="Times New Roman" w:hAnsi="Times New Roman"/>
          <w:sz w:val="26"/>
          <w:szCs w:val="26"/>
        </w:rPr>
        <w:t>ợ</w:t>
      </w:r>
      <w:r w:rsidRPr="005E6117">
        <w:rPr>
          <w:rFonts w:ascii="Times New Roman" w:hAnsi="Times New Roman"/>
          <w:sz w:val="26"/>
          <w:szCs w:val="26"/>
        </w:rPr>
        <w:t>c nh</w:t>
      </w:r>
      <w:r w:rsidRPr="005E6117">
        <w:rPr>
          <w:rFonts w:ascii="Times New Roman" w:hAnsi="Times New Roman"/>
          <w:sz w:val="26"/>
          <w:szCs w:val="26"/>
        </w:rPr>
        <w:t>ữ</w:t>
      </w:r>
      <w:r w:rsidRPr="005E6117">
        <w:rPr>
          <w:rFonts w:ascii="Times New Roman" w:hAnsi="Times New Roman"/>
          <w:sz w:val="26"/>
          <w:szCs w:val="26"/>
        </w:rPr>
        <w:t>ng vi</w:t>
      </w:r>
      <w:r w:rsidRPr="005E6117">
        <w:rPr>
          <w:rFonts w:ascii="Times New Roman" w:hAnsi="Times New Roman"/>
          <w:sz w:val="26"/>
          <w:szCs w:val="26"/>
        </w:rPr>
        <w:t>ệ</w:t>
      </w:r>
      <w:r w:rsidRPr="005E6117">
        <w:rPr>
          <w:rFonts w:ascii="Times New Roman" w:hAnsi="Times New Roman"/>
          <w:sz w:val="26"/>
          <w:szCs w:val="26"/>
        </w:rPr>
        <w:t>c đã làm đư</w:t>
      </w:r>
      <w:r w:rsidRPr="005E6117">
        <w:rPr>
          <w:rFonts w:ascii="Times New Roman" w:hAnsi="Times New Roman"/>
          <w:sz w:val="26"/>
          <w:szCs w:val="26"/>
        </w:rPr>
        <w:t>ợ</w:t>
      </w:r>
      <w:r w:rsidRPr="005E6117">
        <w:rPr>
          <w:rFonts w:ascii="Times New Roman" w:hAnsi="Times New Roman"/>
          <w:sz w:val="26"/>
          <w:szCs w:val="26"/>
        </w:rPr>
        <w:t>c và chưa làm đư</w:t>
      </w:r>
      <w:r w:rsidRPr="005E6117">
        <w:rPr>
          <w:rFonts w:ascii="Times New Roman" w:hAnsi="Times New Roman"/>
          <w:sz w:val="26"/>
          <w:szCs w:val="26"/>
        </w:rPr>
        <w:t>ợ</w:t>
      </w:r>
      <w:r w:rsidRPr="005E6117">
        <w:rPr>
          <w:rFonts w:ascii="Times New Roman" w:hAnsi="Times New Roman"/>
          <w:sz w:val="26"/>
          <w:szCs w:val="26"/>
        </w:rPr>
        <w:t>c, vươn lên làm nh</w:t>
      </w:r>
      <w:r w:rsidRPr="005E6117">
        <w:rPr>
          <w:rFonts w:ascii="Times New Roman" w:hAnsi="Times New Roman"/>
          <w:sz w:val="26"/>
          <w:szCs w:val="26"/>
        </w:rPr>
        <w:t>ữ</w:t>
      </w:r>
      <w:r w:rsidRPr="005E6117">
        <w:rPr>
          <w:rFonts w:ascii="Times New Roman" w:hAnsi="Times New Roman"/>
          <w:sz w:val="26"/>
          <w:szCs w:val="26"/>
        </w:rPr>
        <w:t>ng đi</w:t>
      </w:r>
      <w:r w:rsidRPr="005E6117">
        <w:rPr>
          <w:rFonts w:ascii="Times New Roman" w:hAnsi="Times New Roman"/>
          <w:sz w:val="26"/>
          <w:szCs w:val="26"/>
        </w:rPr>
        <w:t>ề</w:t>
      </w:r>
      <w:r w:rsidRPr="005E6117">
        <w:rPr>
          <w:rFonts w:ascii="Times New Roman" w:hAnsi="Times New Roman"/>
          <w:sz w:val="26"/>
          <w:szCs w:val="26"/>
        </w:rPr>
        <w:t>u t</w:t>
      </w:r>
      <w:r w:rsidRPr="005E6117">
        <w:rPr>
          <w:rFonts w:ascii="Times New Roman" w:hAnsi="Times New Roman"/>
          <w:sz w:val="26"/>
          <w:szCs w:val="26"/>
        </w:rPr>
        <w:t>ố</w:t>
      </w:r>
      <w:r w:rsidRPr="005E6117">
        <w:rPr>
          <w:rFonts w:ascii="Times New Roman" w:hAnsi="Times New Roman"/>
          <w:sz w:val="26"/>
          <w:szCs w:val="26"/>
        </w:rPr>
        <w:t>t hơn, k</w:t>
      </w:r>
      <w:r w:rsidRPr="005E6117">
        <w:rPr>
          <w:rFonts w:ascii="Times New Roman" w:hAnsi="Times New Roman"/>
          <w:sz w:val="26"/>
          <w:szCs w:val="26"/>
        </w:rPr>
        <w:t>ế</w:t>
      </w:r>
      <w:r w:rsidRPr="005E6117">
        <w:rPr>
          <w:rFonts w:ascii="Times New Roman" w:hAnsi="Times New Roman"/>
          <w:sz w:val="26"/>
          <w:szCs w:val="26"/>
        </w:rPr>
        <w:t>t h</w:t>
      </w:r>
      <w:r w:rsidRPr="005E6117">
        <w:rPr>
          <w:rFonts w:ascii="Times New Roman" w:hAnsi="Times New Roman"/>
          <w:sz w:val="26"/>
          <w:szCs w:val="26"/>
        </w:rPr>
        <w:t>ợ</w:t>
      </w:r>
      <w:r w:rsidRPr="005E6117">
        <w:rPr>
          <w:rFonts w:ascii="Times New Roman" w:hAnsi="Times New Roman"/>
          <w:sz w:val="26"/>
          <w:szCs w:val="26"/>
        </w:rPr>
        <w:t>p noi  theo gương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c</w:t>
      </w:r>
      <w:r w:rsidRPr="005E6117">
        <w:rPr>
          <w:rFonts w:ascii="Times New Roman" w:hAnsi="Times New Roman"/>
          <w:sz w:val="26"/>
          <w:szCs w:val="26"/>
        </w:rPr>
        <w:t>ủ</w:t>
      </w:r>
      <w:r w:rsidRPr="005E6117">
        <w:rPr>
          <w:rFonts w:ascii="Times New Roman" w:hAnsi="Times New Roman"/>
          <w:sz w:val="26"/>
          <w:szCs w:val="26"/>
        </w:rPr>
        <w:t>a Bác, ph</w:t>
      </w:r>
      <w:r w:rsidRPr="005E6117">
        <w:rPr>
          <w:rFonts w:ascii="Times New Roman" w:hAnsi="Times New Roman"/>
          <w:sz w:val="26"/>
          <w:szCs w:val="26"/>
        </w:rPr>
        <w:t>ấ</w:t>
      </w:r>
      <w:r w:rsidRPr="005E6117">
        <w:rPr>
          <w:rFonts w:ascii="Times New Roman" w:hAnsi="Times New Roman"/>
          <w:sz w:val="26"/>
          <w:szCs w:val="26"/>
        </w:rPr>
        <w:t>n đ</w:t>
      </w:r>
      <w:r w:rsidRPr="005E6117">
        <w:rPr>
          <w:rFonts w:ascii="Times New Roman" w:hAnsi="Times New Roman"/>
          <w:sz w:val="26"/>
          <w:szCs w:val="26"/>
        </w:rPr>
        <w:t>ấ</w:t>
      </w:r>
      <w:r w:rsidRPr="005E6117">
        <w:rPr>
          <w:rFonts w:ascii="Times New Roman" w:hAnsi="Times New Roman"/>
          <w:sz w:val="26"/>
          <w:szCs w:val="26"/>
        </w:rPr>
        <w:t>u tu dư</w:t>
      </w:r>
      <w:r w:rsidRPr="005E6117">
        <w:rPr>
          <w:rFonts w:ascii="Times New Roman" w:hAnsi="Times New Roman"/>
          <w:sz w:val="26"/>
          <w:szCs w:val="26"/>
        </w:rPr>
        <w:t>ỡ</w:t>
      </w:r>
      <w:r w:rsidRPr="005E6117">
        <w:rPr>
          <w:rFonts w:ascii="Times New Roman" w:hAnsi="Times New Roman"/>
          <w:sz w:val="26"/>
          <w:szCs w:val="26"/>
        </w:rPr>
        <w:t>ng tr</w:t>
      </w:r>
      <w:r w:rsidRPr="005E6117">
        <w:rPr>
          <w:rFonts w:ascii="Times New Roman" w:hAnsi="Times New Roman"/>
          <w:sz w:val="26"/>
          <w:szCs w:val="26"/>
        </w:rPr>
        <w:t>ở</w:t>
      </w:r>
      <w:r w:rsidRPr="005E6117">
        <w:rPr>
          <w:rFonts w:ascii="Times New Roman" w:hAnsi="Times New Roman"/>
          <w:sz w:val="26"/>
          <w:szCs w:val="26"/>
        </w:rPr>
        <w:t xml:space="preserve"> thành ngư</w:t>
      </w:r>
      <w:r w:rsidRPr="005E6117">
        <w:rPr>
          <w:rFonts w:ascii="Times New Roman" w:hAnsi="Times New Roman"/>
          <w:sz w:val="26"/>
          <w:szCs w:val="26"/>
        </w:rPr>
        <w:t>ờ</w:t>
      </w:r>
      <w:r w:rsidRPr="005E6117">
        <w:rPr>
          <w:rFonts w:ascii="Times New Roman" w:hAnsi="Times New Roman"/>
          <w:sz w:val="26"/>
          <w:szCs w:val="26"/>
        </w:rPr>
        <w:t>i có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t</w:t>
      </w:r>
      <w:r w:rsidRPr="005E6117">
        <w:rPr>
          <w:rFonts w:ascii="Times New Roman" w:hAnsi="Times New Roman"/>
          <w:sz w:val="26"/>
          <w:szCs w:val="26"/>
        </w:rPr>
        <w:t>ố</w:t>
      </w:r>
      <w:r w:rsidRPr="005E6117">
        <w:rPr>
          <w:rFonts w:ascii="Times New Roman" w:hAnsi="Times New Roman"/>
          <w:sz w:val="26"/>
          <w:szCs w:val="26"/>
        </w:rPr>
        <w:t>t thì m</w:t>
      </w:r>
      <w:r w:rsidRPr="005E6117">
        <w:rPr>
          <w:rFonts w:ascii="Times New Roman" w:hAnsi="Times New Roman"/>
          <w:sz w:val="26"/>
          <w:szCs w:val="26"/>
        </w:rPr>
        <w:t>ớ</w:t>
      </w:r>
      <w:r w:rsidRPr="005E6117">
        <w:rPr>
          <w:rFonts w:ascii="Times New Roman" w:hAnsi="Times New Roman"/>
          <w:sz w:val="26"/>
          <w:szCs w:val="26"/>
        </w:rPr>
        <w:t>i có đư</w:t>
      </w:r>
      <w:r w:rsidRPr="005E6117">
        <w:rPr>
          <w:rFonts w:ascii="Times New Roman" w:hAnsi="Times New Roman"/>
          <w:sz w:val="26"/>
          <w:szCs w:val="26"/>
        </w:rPr>
        <w:t>ợ</w:t>
      </w:r>
      <w:r w:rsidRPr="005E6117">
        <w:rPr>
          <w:rFonts w:ascii="Times New Roman" w:hAnsi="Times New Roman"/>
          <w:sz w:val="26"/>
          <w:szCs w:val="26"/>
        </w:rPr>
        <w:t>c đ</w:t>
      </w:r>
      <w:r w:rsidRPr="005E6117">
        <w:rPr>
          <w:rFonts w:ascii="Times New Roman" w:hAnsi="Times New Roman"/>
          <w:sz w:val="26"/>
          <w:szCs w:val="26"/>
        </w:rPr>
        <w:t>ờ</w:t>
      </w:r>
      <w:r w:rsidRPr="005E6117">
        <w:rPr>
          <w:rFonts w:ascii="Times New Roman" w:hAnsi="Times New Roman"/>
          <w:sz w:val="26"/>
          <w:szCs w:val="26"/>
        </w:rPr>
        <w:t>i s</w:t>
      </w:r>
      <w:r w:rsidRPr="005E6117">
        <w:rPr>
          <w:rFonts w:ascii="Times New Roman" w:hAnsi="Times New Roman"/>
          <w:sz w:val="26"/>
          <w:szCs w:val="26"/>
        </w:rPr>
        <w:t>ố</w:t>
      </w:r>
      <w:r w:rsidRPr="005E6117">
        <w:rPr>
          <w:rFonts w:ascii="Times New Roman" w:hAnsi="Times New Roman"/>
          <w:sz w:val="26"/>
          <w:szCs w:val="26"/>
        </w:rPr>
        <w:t>ng tâm h</w:t>
      </w:r>
      <w:r w:rsidRPr="005E6117">
        <w:rPr>
          <w:rFonts w:ascii="Times New Roman" w:hAnsi="Times New Roman"/>
          <w:sz w:val="26"/>
          <w:szCs w:val="26"/>
        </w:rPr>
        <w:t>ồ</w:t>
      </w:r>
      <w:r w:rsidRPr="005E6117">
        <w:rPr>
          <w:rFonts w:ascii="Times New Roman" w:hAnsi="Times New Roman"/>
          <w:sz w:val="26"/>
          <w:szCs w:val="26"/>
        </w:rPr>
        <w:t>n thanh th</w:t>
      </w:r>
      <w:r w:rsidRPr="005E6117">
        <w:rPr>
          <w:rFonts w:ascii="Times New Roman" w:hAnsi="Times New Roman"/>
          <w:sz w:val="26"/>
          <w:szCs w:val="26"/>
        </w:rPr>
        <w:t>ả</w:t>
      </w:r>
      <w:r w:rsidRPr="005E6117">
        <w:rPr>
          <w:rFonts w:ascii="Times New Roman" w:hAnsi="Times New Roman"/>
          <w:sz w:val="26"/>
          <w:szCs w:val="26"/>
        </w:rPr>
        <w:t>n, cao đ</w:t>
      </w:r>
      <w:r w:rsidRPr="005E6117">
        <w:rPr>
          <w:rFonts w:ascii="Times New Roman" w:hAnsi="Times New Roman"/>
          <w:sz w:val="26"/>
          <w:szCs w:val="26"/>
        </w:rPr>
        <w:t>ẹ</w:t>
      </w:r>
      <w:r w:rsidRPr="005E6117">
        <w:rPr>
          <w:rFonts w:ascii="Times New Roman" w:hAnsi="Times New Roman"/>
          <w:sz w:val="26"/>
          <w:szCs w:val="26"/>
        </w:rPr>
        <w:t>p và đưa t</w:t>
      </w:r>
      <w:r w:rsidRPr="005E6117">
        <w:rPr>
          <w:rFonts w:ascii="Times New Roman" w:hAnsi="Times New Roman"/>
          <w:sz w:val="26"/>
          <w:szCs w:val="26"/>
        </w:rPr>
        <w:t>ớ</w:t>
      </w:r>
      <w:r w:rsidRPr="005E6117">
        <w:rPr>
          <w:rFonts w:ascii="Times New Roman" w:hAnsi="Times New Roman"/>
          <w:sz w:val="26"/>
          <w:szCs w:val="26"/>
        </w:rPr>
        <w:t>i cu</w:t>
      </w:r>
      <w:r w:rsidRPr="005E6117">
        <w:rPr>
          <w:rFonts w:ascii="Times New Roman" w:hAnsi="Times New Roman"/>
          <w:sz w:val="26"/>
          <w:szCs w:val="26"/>
        </w:rPr>
        <w:t>ộ</w:t>
      </w:r>
      <w:r w:rsidRPr="005E6117">
        <w:rPr>
          <w:rFonts w:ascii="Times New Roman" w:hAnsi="Times New Roman"/>
          <w:sz w:val="26"/>
          <w:szCs w:val="26"/>
        </w:rPr>
        <w:t>c s</w:t>
      </w:r>
      <w:r w:rsidRPr="005E6117">
        <w:rPr>
          <w:rFonts w:ascii="Times New Roman" w:hAnsi="Times New Roman"/>
          <w:sz w:val="26"/>
          <w:szCs w:val="26"/>
        </w:rPr>
        <w:t>ố</w:t>
      </w:r>
      <w:r w:rsidRPr="005E6117">
        <w:rPr>
          <w:rFonts w:ascii="Times New Roman" w:hAnsi="Times New Roman"/>
          <w:sz w:val="26"/>
          <w:szCs w:val="26"/>
        </w:rPr>
        <w:t>ng h</w:t>
      </w:r>
      <w:r w:rsidRPr="005E6117">
        <w:rPr>
          <w:rFonts w:ascii="Times New Roman" w:hAnsi="Times New Roman"/>
          <w:sz w:val="26"/>
          <w:szCs w:val="26"/>
        </w:rPr>
        <w:t>ạ</w:t>
      </w:r>
      <w:r w:rsidRPr="005E6117">
        <w:rPr>
          <w:rFonts w:ascii="Times New Roman" w:hAnsi="Times New Roman"/>
          <w:sz w:val="26"/>
          <w:szCs w:val="26"/>
        </w:rPr>
        <w:t>nh phúc. Hi</w:t>
      </w:r>
      <w:r w:rsidRPr="005E6117">
        <w:rPr>
          <w:rFonts w:ascii="Times New Roman" w:hAnsi="Times New Roman"/>
          <w:sz w:val="26"/>
          <w:szCs w:val="26"/>
        </w:rPr>
        <w:t>ệ</w:t>
      </w:r>
      <w:r w:rsidRPr="005E6117">
        <w:rPr>
          <w:rFonts w:ascii="Times New Roman" w:hAnsi="Times New Roman"/>
          <w:sz w:val="26"/>
          <w:szCs w:val="26"/>
        </w:rPr>
        <w:t>n nay như Đ</w:t>
      </w:r>
      <w:r w:rsidRPr="005E6117">
        <w:rPr>
          <w:rFonts w:ascii="Times New Roman" w:hAnsi="Times New Roman"/>
          <w:sz w:val="26"/>
          <w:szCs w:val="26"/>
        </w:rPr>
        <w:t>ả</w:t>
      </w:r>
      <w:r w:rsidRPr="005E6117">
        <w:rPr>
          <w:rFonts w:ascii="Times New Roman" w:hAnsi="Times New Roman"/>
          <w:sz w:val="26"/>
          <w:szCs w:val="26"/>
        </w:rPr>
        <w:t>ng ta xác đ</w:t>
      </w:r>
      <w:r w:rsidRPr="005E6117">
        <w:rPr>
          <w:rFonts w:ascii="Times New Roman" w:hAnsi="Times New Roman"/>
          <w:sz w:val="26"/>
          <w:szCs w:val="26"/>
        </w:rPr>
        <w:t>ị</w:t>
      </w:r>
      <w:r w:rsidRPr="005E6117">
        <w:rPr>
          <w:rFonts w:ascii="Times New Roman" w:hAnsi="Times New Roman"/>
          <w:sz w:val="26"/>
          <w:szCs w:val="26"/>
        </w:rPr>
        <w:t>nh,   tình tr</w:t>
      </w:r>
      <w:r w:rsidRPr="005E6117">
        <w:rPr>
          <w:rFonts w:ascii="Times New Roman" w:hAnsi="Times New Roman"/>
          <w:sz w:val="26"/>
          <w:szCs w:val="26"/>
        </w:rPr>
        <w:t>ạ</w:t>
      </w:r>
      <w:r w:rsidRPr="005E6117">
        <w:rPr>
          <w:rFonts w:ascii="Times New Roman" w:hAnsi="Times New Roman"/>
          <w:sz w:val="26"/>
          <w:szCs w:val="26"/>
        </w:rPr>
        <w:t>ng suy thoái v</w:t>
      </w:r>
      <w:r w:rsidRPr="005E6117">
        <w:rPr>
          <w:rFonts w:ascii="Times New Roman" w:hAnsi="Times New Roman"/>
          <w:sz w:val="26"/>
          <w:szCs w:val="26"/>
        </w:rPr>
        <w:t>ề</w:t>
      </w:r>
      <w:r w:rsidRPr="005E6117">
        <w:rPr>
          <w:rFonts w:ascii="Times New Roman" w:hAnsi="Times New Roman"/>
          <w:sz w:val="26"/>
          <w:szCs w:val="26"/>
        </w:rPr>
        <w:t xml:space="preserve"> tư tư</w:t>
      </w:r>
      <w:r w:rsidRPr="005E6117">
        <w:rPr>
          <w:rFonts w:ascii="Times New Roman" w:hAnsi="Times New Roman"/>
          <w:sz w:val="26"/>
          <w:szCs w:val="26"/>
        </w:rPr>
        <w:t>ở</w:t>
      </w:r>
      <w:r w:rsidRPr="005E6117">
        <w:rPr>
          <w:rFonts w:ascii="Times New Roman" w:hAnsi="Times New Roman"/>
          <w:sz w:val="26"/>
          <w:szCs w:val="26"/>
        </w:rPr>
        <w:t>ng chính tr</w:t>
      </w:r>
      <w:r w:rsidRPr="005E6117">
        <w:rPr>
          <w:rFonts w:ascii="Times New Roman" w:hAnsi="Times New Roman"/>
          <w:sz w:val="26"/>
          <w:szCs w:val="26"/>
        </w:rPr>
        <w:t>ị</w:t>
      </w:r>
      <w:r w:rsidRPr="005E6117">
        <w:rPr>
          <w:rFonts w:ascii="Times New Roman" w:hAnsi="Times New Roman"/>
          <w:sz w:val="26"/>
          <w:szCs w:val="26"/>
        </w:rPr>
        <w:t>,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l</w:t>
      </w:r>
      <w:r w:rsidRPr="005E6117">
        <w:rPr>
          <w:rFonts w:ascii="Times New Roman" w:hAnsi="Times New Roman"/>
          <w:sz w:val="26"/>
          <w:szCs w:val="26"/>
        </w:rPr>
        <w:t>ố</w:t>
      </w:r>
      <w:r w:rsidRPr="005E6117">
        <w:rPr>
          <w:rFonts w:ascii="Times New Roman" w:hAnsi="Times New Roman"/>
          <w:sz w:val="26"/>
          <w:szCs w:val="26"/>
        </w:rPr>
        <w:t>i s</w:t>
      </w:r>
      <w:r w:rsidRPr="005E6117">
        <w:rPr>
          <w:rFonts w:ascii="Times New Roman" w:hAnsi="Times New Roman"/>
          <w:sz w:val="26"/>
          <w:szCs w:val="26"/>
        </w:rPr>
        <w:t>ố</w:t>
      </w:r>
      <w:r w:rsidRPr="005E6117">
        <w:rPr>
          <w:rFonts w:ascii="Times New Roman" w:hAnsi="Times New Roman"/>
          <w:sz w:val="26"/>
          <w:szCs w:val="26"/>
        </w:rPr>
        <w:t>ng c</w:t>
      </w:r>
      <w:r w:rsidRPr="005E6117">
        <w:rPr>
          <w:rFonts w:ascii="Times New Roman" w:hAnsi="Times New Roman"/>
          <w:sz w:val="26"/>
          <w:szCs w:val="26"/>
        </w:rPr>
        <w:t>ủ</w:t>
      </w:r>
      <w:r w:rsidRPr="005E6117">
        <w:rPr>
          <w:rFonts w:ascii="Times New Roman" w:hAnsi="Times New Roman"/>
          <w:sz w:val="26"/>
          <w:szCs w:val="26"/>
        </w:rPr>
        <w:t>a m</w:t>
      </w:r>
      <w:r w:rsidRPr="005E6117">
        <w:rPr>
          <w:rFonts w:ascii="Times New Roman" w:hAnsi="Times New Roman"/>
          <w:sz w:val="26"/>
          <w:szCs w:val="26"/>
        </w:rPr>
        <w:t>ộ</w:t>
      </w:r>
      <w:r w:rsidRPr="005E6117">
        <w:rPr>
          <w:rFonts w:ascii="Times New Roman" w:hAnsi="Times New Roman"/>
          <w:sz w:val="26"/>
          <w:szCs w:val="26"/>
        </w:rPr>
        <w:t>t b</w:t>
      </w:r>
      <w:r w:rsidRPr="005E6117">
        <w:rPr>
          <w:rFonts w:ascii="Times New Roman" w:hAnsi="Times New Roman"/>
          <w:sz w:val="26"/>
          <w:szCs w:val="26"/>
        </w:rPr>
        <w:t>ộ</w:t>
      </w:r>
      <w:r w:rsidRPr="005E6117">
        <w:rPr>
          <w:rFonts w:ascii="Times New Roman" w:hAnsi="Times New Roman"/>
          <w:sz w:val="26"/>
          <w:szCs w:val="26"/>
        </w:rPr>
        <w:t xml:space="preserve"> ph</w:t>
      </w:r>
      <w:r w:rsidRPr="005E6117">
        <w:rPr>
          <w:rFonts w:ascii="Times New Roman" w:hAnsi="Times New Roman"/>
          <w:sz w:val="26"/>
          <w:szCs w:val="26"/>
        </w:rPr>
        <w:t>ậ</w:t>
      </w:r>
      <w:r w:rsidRPr="005E6117">
        <w:rPr>
          <w:rFonts w:ascii="Times New Roman" w:hAnsi="Times New Roman"/>
          <w:sz w:val="26"/>
          <w:szCs w:val="26"/>
        </w:rPr>
        <w:t>n không nh</w:t>
      </w:r>
      <w:r w:rsidRPr="005E6117">
        <w:rPr>
          <w:rFonts w:ascii="Times New Roman" w:hAnsi="Times New Roman"/>
          <w:sz w:val="26"/>
          <w:szCs w:val="26"/>
        </w:rPr>
        <w:t>ỏ</w:t>
      </w:r>
      <w:r w:rsidRPr="005E6117">
        <w:rPr>
          <w:rFonts w:ascii="Times New Roman" w:hAnsi="Times New Roman"/>
          <w:sz w:val="26"/>
          <w:szCs w:val="26"/>
        </w:rPr>
        <w:t xml:space="preserve"> cán b</w:t>
      </w:r>
      <w:r w:rsidRPr="005E6117">
        <w:rPr>
          <w:rFonts w:ascii="Times New Roman" w:hAnsi="Times New Roman"/>
          <w:sz w:val="26"/>
          <w:szCs w:val="26"/>
        </w:rPr>
        <w:t>ộ</w:t>
      </w:r>
      <w:r w:rsidRPr="005E6117">
        <w:rPr>
          <w:rFonts w:ascii="Times New Roman" w:hAnsi="Times New Roman"/>
          <w:sz w:val="26"/>
          <w:szCs w:val="26"/>
        </w:rPr>
        <w:t>, đ</w:t>
      </w:r>
      <w:r w:rsidRPr="005E6117">
        <w:rPr>
          <w:rFonts w:ascii="Times New Roman" w:hAnsi="Times New Roman"/>
          <w:sz w:val="26"/>
          <w:szCs w:val="26"/>
        </w:rPr>
        <w:t>ả</w:t>
      </w:r>
      <w:r w:rsidRPr="005E6117">
        <w:rPr>
          <w:rFonts w:ascii="Times New Roman" w:hAnsi="Times New Roman"/>
          <w:sz w:val="26"/>
          <w:szCs w:val="26"/>
        </w:rPr>
        <w:t>ng viên chưa b</w:t>
      </w:r>
      <w:r w:rsidRPr="005E6117">
        <w:rPr>
          <w:rFonts w:ascii="Times New Roman" w:hAnsi="Times New Roman"/>
          <w:sz w:val="26"/>
          <w:szCs w:val="26"/>
        </w:rPr>
        <w:t>ị</w:t>
      </w:r>
      <w:r w:rsidRPr="005E6117">
        <w:rPr>
          <w:rFonts w:ascii="Times New Roman" w:hAnsi="Times New Roman"/>
          <w:sz w:val="26"/>
          <w:szCs w:val="26"/>
        </w:rPr>
        <w:t xml:space="preserve"> đ</w:t>
      </w:r>
      <w:r w:rsidRPr="005E6117">
        <w:rPr>
          <w:rFonts w:ascii="Times New Roman" w:hAnsi="Times New Roman"/>
          <w:sz w:val="26"/>
          <w:szCs w:val="26"/>
        </w:rPr>
        <w:t>ẩ</w:t>
      </w:r>
      <w:r w:rsidRPr="005E6117">
        <w:rPr>
          <w:rFonts w:ascii="Times New Roman" w:hAnsi="Times New Roman"/>
          <w:sz w:val="26"/>
          <w:szCs w:val="26"/>
        </w:rPr>
        <w:t>y lùi, có m</w:t>
      </w:r>
      <w:r w:rsidRPr="005E6117">
        <w:rPr>
          <w:rFonts w:ascii="Times New Roman" w:hAnsi="Times New Roman"/>
          <w:sz w:val="26"/>
          <w:szCs w:val="26"/>
        </w:rPr>
        <w:t>ặ</w:t>
      </w:r>
      <w:r w:rsidRPr="005E6117">
        <w:rPr>
          <w:rFonts w:ascii="Times New Roman" w:hAnsi="Times New Roman"/>
          <w:sz w:val="26"/>
          <w:szCs w:val="26"/>
        </w:rPr>
        <w:t>t, có b</w:t>
      </w:r>
      <w:r w:rsidRPr="005E6117">
        <w:rPr>
          <w:rFonts w:ascii="Times New Roman" w:hAnsi="Times New Roman"/>
          <w:sz w:val="26"/>
          <w:szCs w:val="26"/>
        </w:rPr>
        <w:t>ộ</w:t>
      </w:r>
      <w:r w:rsidRPr="005E6117">
        <w:rPr>
          <w:rFonts w:ascii="Times New Roman" w:hAnsi="Times New Roman"/>
          <w:sz w:val="26"/>
          <w:szCs w:val="26"/>
        </w:rPr>
        <w:t xml:space="preserve"> ph</w:t>
      </w:r>
      <w:r w:rsidRPr="005E6117">
        <w:rPr>
          <w:rFonts w:ascii="Times New Roman" w:hAnsi="Times New Roman"/>
          <w:sz w:val="26"/>
          <w:szCs w:val="26"/>
        </w:rPr>
        <w:t>ậ</w:t>
      </w:r>
      <w:r w:rsidRPr="005E6117">
        <w:rPr>
          <w:rFonts w:ascii="Times New Roman" w:hAnsi="Times New Roman"/>
          <w:sz w:val="26"/>
          <w:szCs w:val="26"/>
        </w:rPr>
        <w:t>n còn di</w:t>
      </w:r>
      <w:r w:rsidRPr="005E6117">
        <w:rPr>
          <w:rFonts w:ascii="Times New Roman" w:hAnsi="Times New Roman"/>
          <w:sz w:val="26"/>
          <w:szCs w:val="26"/>
        </w:rPr>
        <w:t>ễ</w:t>
      </w:r>
      <w:r w:rsidRPr="005E6117">
        <w:rPr>
          <w:rFonts w:ascii="Times New Roman" w:hAnsi="Times New Roman"/>
          <w:sz w:val="26"/>
          <w:szCs w:val="26"/>
        </w:rPr>
        <w:t>n bi</w:t>
      </w:r>
      <w:r w:rsidRPr="005E6117">
        <w:rPr>
          <w:rFonts w:ascii="Times New Roman" w:hAnsi="Times New Roman"/>
          <w:sz w:val="26"/>
          <w:szCs w:val="26"/>
        </w:rPr>
        <w:t>ế</w:t>
      </w:r>
      <w:r w:rsidRPr="005E6117">
        <w:rPr>
          <w:rFonts w:ascii="Times New Roman" w:hAnsi="Times New Roman"/>
          <w:sz w:val="26"/>
          <w:szCs w:val="26"/>
        </w:rPr>
        <w:t>n tinh vi, ph</w:t>
      </w:r>
      <w:r w:rsidRPr="005E6117">
        <w:rPr>
          <w:rFonts w:ascii="Times New Roman" w:hAnsi="Times New Roman"/>
          <w:sz w:val="26"/>
          <w:szCs w:val="26"/>
        </w:rPr>
        <w:t>ứ</w:t>
      </w:r>
      <w:r w:rsidRPr="005E6117">
        <w:rPr>
          <w:rFonts w:ascii="Times New Roman" w:hAnsi="Times New Roman"/>
          <w:sz w:val="26"/>
          <w:szCs w:val="26"/>
        </w:rPr>
        <w:t>c t</w:t>
      </w:r>
      <w:r w:rsidRPr="005E6117">
        <w:rPr>
          <w:rFonts w:ascii="Times New Roman" w:hAnsi="Times New Roman"/>
          <w:sz w:val="26"/>
          <w:szCs w:val="26"/>
        </w:rPr>
        <w:t>ạ</w:t>
      </w:r>
      <w:r w:rsidRPr="005E6117">
        <w:rPr>
          <w:rFonts w:ascii="Times New Roman" w:hAnsi="Times New Roman"/>
          <w:sz w:val="26"/>
          <w:szCs w:val="26"/>
        </w:rPr>
        <w:t>p hơn…”.</w:t>
      </w:r>
      <w:r w:rsidRPr="005E6117">
        <w:rPr>
          <w:rFonts w:ascii="Times New Roman" w:hAnsi="Times New Roman"/>
          <w:sz w:val="26"/>
          <w:szCs w:val="26"/>
        </w:rPr>
        <w:t xml:space="preserve">  Đ</w:t>
      </w:r>
      <w:r w:rsidRPr="005E6117">
        <w:rPr>
          <w:rFonts w:ascii="Times New Roman" w:hAnsi="Times New Roman"/>
          <w:sz w:val="26"/>
          <w:szCs w:val="26"/>
        </w:rPr>
        <w:t>ể</w:t>
      </w:r>
      <w:r w:rsidRPr="005E6117">
        <w:rPr>
          <w:rFonts w:ascii="Times New Roman" w:hAnsi="Times New Roman"/>
          <w:sz w:val="26"/>
          <w:szCs w:val="26"/>
        </w:rPr>
        <w:t xml:space="preserve"> góp ph</w:t>
      </w:r>
      <w:r w:rsidRPr="005E6117">
        <w:rPr>
          <w:rFonts w:ascii="Times New Roman" w:hAnsi="Times New Roman"/>
          <w:sz w:val="26"/>
          <w:szCs w:val="26"/>
        </w:rPr>
        <w:t>ầ</w:t>
      </w:r>
      <w:r w:rsidRPr="005E6117">
        <w:rPr>
          <w:rFonts w:ascii="Times New Roman" w:hAnsi="Times New Roman"/>
          <w:sz w:val="26"/>
          <w:szCs w:val="26"/>
        </w:rPr>
        <w:t>n kh</w:t>
      </w:r>
      <w:r w:rsidRPr="005E6117">
        <w:rPr>
          <w:rFonts w:ascii="Times New Roman" w:hAnsi="Times New Roman"/>
          <w:sz w:val="26"/>
          <w:szCs w:val="26"/>
        </w:rPr>
        <w:t>ắ</w:t>
      </w:r>
      <w:r w:rsidRPr="005E6117">
        <w:rPr>
          <w:rFonts w:ascii="Times New Roman" w:hAnsi="Times New Roman"/>
          <w:sz w:val="26"/>
          <w:szCs w:val="26"/>
        </w:rPr>
        <w:t>c ph</w:t>
      </w:r>
      <w:r w:rsidRPr="005E6117">
        <w:rPr>
          <w:rFonts w:ascii="Times New Roman" w:hAnsi="Times New Roman"/>
          <w:sz w:val="26"/>
          <w:szCs w:val="26"/>
        </w:rPr>
        <w:t>ụ</w:t>
      </w:r>
      <w:r w:rsidRPr="005E6117">
        <w:rPr>
          <w:rFonts w:ascii="Times New Roman" w:hAnsi="Times New Roman"/>
          <w:sz w:val="26"/>
          <w:szCs w:val="26"/>
        </w:rPr>
        <w:t>c tình tr</w:t>
      </w:r>
      <w:r w:rsidRPr="005E6117">
        <w:rPr>
          <w:rFonts w:ascii="Times New Roman" w:hAnsi="Times New Roman"/>
          <w:sz w:val="26"/>
          <w:szCs w:val="26"/>
        </w:rPr>
        <w:t>ạ</w:t>
      </w:r>
      <w:r w:rsidRPr="005E6117">
        <w:rPr>
          <w:rFonts w:ascii="Times New Roman" w:hAnsi="Times New Roman"/>
          <w:sz w:val="26"/>
          <w:szCs w:val="26"/>
        </w:rPr>
        <w:t>ng đó m</w:t>
      </w:r>
      <w:r w:rsidRPr="005E6117">
        <w:rPr>
          <w:rFonts w:ascii="Times New Roman" w:hAnsi="Times New Roman"/>
          <w:sz w:val="26"/>
          <w:szCs w:val="26"/>
        </w:rPr>
        <w:t>ỗ</w:t>
      </w:r>
      <w:r w:rsidRPr="005E6117">
        <w:rPr>
          <w:rFonts w:ascii="Times New Roman" w:hAnsi="Times New Roman"/>
          <w:sz w:val="26"/>
          <w:szCs w:val="26"/>
        </w:rPr>
        <w:t>i cán b</w:t>
      </w:r>
      <w:r w:rsidRPr="005E6117">
        <w:rPr>
          <w:rFonts w:ascii="Times New Roman" w:hAnsi="Times New Roman"/>
          <w:sz w:val="26"/>
          <w:szCs w:val="26"/>
        </w:rPr>
        <w:t>ộ</w:t>
      </w:r>
      <w:r w:rsidRPr="005E6117">
        <w:rPr>
          <w:rFonts w:ascii="Times New Roman" w:hAnsi="Times New Roman"/>
          <w:sz w:val="26"/>
          <w:szCs w:val="26"/>
        </w:rPr>
        <w:t>, đ</w:t>
      </w:r>
      <w:r w:rsidRPr="005E6117">
        <w:rPr>
          <w:rFonts w:ascii="Times New Roman" w:hAnsi="Times New Roman"/>
          <w:sz w:val="26"/>
          <w:szCs w:val="26"/>
        </w:rPr>
        <w:t>ả</w:t>
      </w:r>
      <w:r w:rsidRPr="005E6117">
        <w:rPr>
          <w:rFonts w:ascii="Times New Roman" w:hAnsi="Times New Roman"/>
          <w:sz w:val="26"/>
          <w:szCs w:val="26"/>
        </w:rPr>
        <w:t>ng viên, công ch</w:t>
      </w:r>
      <w:r w:rsidRPr="005E6117">
        <w:rPr>
          <w:rFonts w:ascii="Times New Roman" w:hAnsi="Times New Roman"/>
          <w:sz w:val="26"/>
          <w:szCs w:val="26"/>
        </w:rPr>
        <w:t>ứ</w:t>
      </w:r>
      <w:r w:rsidRPr="005E6117">
        <w:rPr>
          <w:rFonts w:ascii="Times New Roman" w:hAnsi="Times New Roman"/>
          <w:sz w:val="26"/>
          <w:szCs w:val="26"/>
        </w:rPr>
        <w:t>c, viên ch</w:t>
      </w:r>
      <w:r w:rsidRPr="005E6117">
        <w:rPr>
          <w:rFonts w:ascii="Times New Roman" w:hAnsi="Times New Roman"/>
          <w:sz w:val="26"/>
          <w:szCs w:val="26"/>
        </w:rPr>
        <w:t>ứ</w:t>
      </w:r>
      <w:r w:rsidRPr="005E6117">
        <w:rPr>
          <w:rFonts w:ascii="Times New Roman" w:hAnsi="Times New Roman"/>
          <w:sz w:val="26"/>
          <w:szCs w:val="26"/>
        </w:rPr>
        <w:t>c, bên c</w:t>
      </w:r>
      <w:r w:rsidRPr="005E6117">
        <w:rPr>
          <w:rFonts w:ascii="Times New Roman" w:hAnsi="Times New Roman"/>
          <w:sz w:val="26"/>
          <w:szCs w:val="26"/>
        </w:rPr>
        <w:t>ạ</w:t>
      </w:r>
      <w:r w:rsidRPr="005E6117">
        <w:rPr>
          <w:rFonts w:ascii="Times New Roman" w:hAnsi="Times New Roman"/>
          <w:sz w:val="26"/>
          <w:szCs w:val="26"/>
        </w:rPr>
        <w:t>nh vi</w:t>
      </w:r>
      <w:r w:rsidRPr="005E6117">
        <w:rPr>
          <w:rFonts w:ascii="Times New Roman" w:hAnsi="Times New Roman"/>
          <w:sz w:val="26"/>
          <w:szCs w:val="26"/>
        </w:rPr>
        <w:t>ệ</w:t>
      </w:r>
      <w:r w:rsidRPr="005E6117">
        <w:rPr>
          <w:rFonts w:ascii="Times New Roman" w:hAnsi="Times New Roman"/>
          <w:sz w:val="26"/>
          <w:szCs w:val="26"/>
        </w:rPr>
        <w:t>c ti</w:t>
      </w:r>
      <w:r w:rsidRPr="005E6117">
        <w:rPr>
          <w:rFonts w:ascii="Times New Roman" w:hAnsi="Times New Roman"/>
          <w:sz w:val="26"/>
          <w:szCs w:val="26"/>
        </w:rPr>
        <w:t>ế</w:t>
      </w:r>
      <w:r w:rsidRPr="005E6117">
        <w:rPr>
          <w:rFonts w:ascii="Times New Roman" w:hAnsi="Times New Roman"/>
          <w:sz w:val="26"/>
          <w:szCs w:val="26"/>
        </w:rPr>
        <w:t>p t</w:t>
      </w:r>
      <w:r w:rsidRPr="005E6117">
        <w:rPr>
          <w:rFonts w:ascii="Times New Roman" w:hAnsi="Times New Roman"/>
          <w:sz w:val="26"/>
          <w:szCs w:val="26"/>
        </w:rPr>
        <w:t>ụ</w:t>
      </w:r>
      <w:r w:rsidRPr="005E6117">
        <w:rPr>
          <w:rFonts w:ascii="Times New Roman" w:hAnsi="Times New Roman"/>
          <w:sz w:val="26"/>
          <w:szCs w:val="26"/>
        </w:rPr>
        <w:t>c đ</w:t>
      </w:r>
      <w:r w:rsidRPr="005E6117">
        <w:rPr>
          <w:rFonts w:ascii="Times New Roman" w:hAnsi="Times New Roman"/>
          <w:sz w:val="26"/>
          <w:szCs w:val="26"/>
        </w:rPr>
        <w:t>ẩ</w:t>
      </w:r>
      <w:r w:rsidRPr="005E6117">
        <w:rPr>
          <w:rFonts w:ascii="Times New Roman" w:hAnsi="Times New Roman"/>
          <w:sz w:val="26"/>
          <w:szCs w:val="26"/>
        </w:rPr>
        <w:t>y m</w:t>
      </w:r>
      <w:r w:rsidRPr="005E6117">
        <w:rPr>
          <w:rFonts w:ascii="Times New Roman" w:hAnsi="Times New Roman"/>
          <w:sz w:val="26"/>
          <w:szCs w:val="26"/>
        </w:rPr>
        <w:t>ạ</w:t>
      </w:r>
      <w:r w:rsidRPr="005E6117">
        <w:rPr>
          <w:rFonts w:ascii="Times New Roman" w:hAnsi="Times New Roman"/>
          <w:sz w:val="26"/>
          <w:szCs w:val="26"/>
        </w:rPr>
        <w:t>nh h</w:t>
      </w:r>
      <w:r w:rsidRPr="005E6117">
        <w:rPr>
          <w:rFonts w:ascii="Times New Roman" w:hAnsi="Times New Roman"/>
          <w:sz w:val="26"/>
          <w:szCs w:val="26"/>
        </w:rPr>
        <w:t>ọ</w:t>
      </w:r>
      <w:r w:rsidRPr="005E6117">
        <w:rPr>
          <w:rFonts w:ascii="Times New Roman" w:hAnsi="Times New Roman"/>
          <w:sz w:val="26"/>
          <w:szCs w:val="26"/>
        </w:rPr>
        <w:t>c t</w:t>
      </w:r>
      <w:r w:rsidRPr="005E6117">
        <w:rPr>
          <w:rFonts w:ascii="Times New Roman" w:hAnsi="Times New Roman"/>
          <w:sz w:val="26"/>
          <w:szCs w:val="26"/>
        </w:rPr>
        <w:t>ậ</w:t>
      </w:r>
      <w:r w:rsidRPr="005E6117">
        <w:rPr>
          <w:rFonts w:ascii="Times New Roman" w:hAnsi="Times New Roman"/>
          <w:sz w:val="26"/>
          <w:szCs w:val="26"/>
        </w:rPr>
        <w:t>p và làm theo tư tư</w:t>
      </w:r>
      <w:r w:rsidRPr="005E6117">
        <w:rPr>
          <w:rFonts w:ascii="Times New Roman" w:hAnsi="Times New Roman"/>
          <w:sz w:val="26"/>
          <w:szCs w:val="26"/>
        </w:rPr>
        <w:t>ở</w:t>
      </w:r>
      <w:r w:rsidRPr="005E6117">
        <w:rPr>
          <w:rFonts w:ascii="Times New Roman" w:hAnsi="Times New Roman"/>
          <w:sz w:val="26"/>
          <w:szCs w:val="26"/>
        </w:rPr>
        <w:t>ng,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phong cách H</w:t>
      </w:r>
      <w:r w:rsidRPr="005E6117">
        <w:rPr>
          <w:rFonts w:ascii="Times New Roman" w:hAnsi="Times New Roman"/>
          <w:sz w:val="26"/>
          <w:szCs w:val="26"/>
        </w:rPr>
        <w:t>ồ</w:t>
      </w:r>
      <w:r w:rsidRPr="005E6117">
        <w:rPr>
          <w:rFonts w:ascii="Times New Roman" w:hAnsi="Times New Roman"/>
          <w:sz w:val="26"/>
          <w:szCs w:val="26"/>
        </w:rPr>
        <w:t xml:space="preserve"> Chí Minh c</w:t>
      </w:r>
      <w:r w:rsidRPr="005E6117">
        <w:rPr>
          <w:rFonts w:ascii="Times New Roman" w:hAnsi="Times New Roman"/>
          <w:sz w:val="26"/>
          <w:szCs w:val="26"/>
        </w:rPr>
        <w:t>ầ</w:t>
      </w:r>
      <w:r w:rsidRPr="005E6117">
        <w:rPr>
          <w:rFonts w:ascii="Times New Roman" w:hAnsi="Times New Roman"/>
          <w:sz w:val="26"/>
          <w:szCs w:val="26"/>
        </w:rPr>
        <w:t>n ra s</w:t>
      </w:r>
      <w:r w:rsidRPr="005E6117">
        <w:rPr>
          <w:rFonts w:ascii="Times New Roman" w:hAnsi="Times New Roman"/>
          <w:sz w:val="26"/>
          <w:szCs w:val="26"/>
        </w:rPr>
        <w:t>ứ</w:t>
      </w:r>
      <w:r w:rsidRPr="005E6117">
        <w:rPr>
          <w:rFonts w:ascii="Times New Roman" w:hAnsi="Times New Roman"/>
          <w:sz w:val="26"/>
          <w:szCs w:val="26"/>
        </w:rPr>
        <w:t>c h</w:t>
      </w:r>
      <w:r w:rsidRPr="005E6117">
        <w:rPr>
          <w:rFonts w:ascii="Times New Roman" w:hAnsi="Times New Roman"/>
          <w:sz w:val="26"/>
          <w:szCs w:val="26"/>
        </w:rPr>
        <w:t>ọ</w:t>
      </w:r>
      <w:r w:rsidRPr="005E6117">
        <w:rPr>
          <w:rFonts w:ascii="Times New Roman" w:hAnsi="Times New Roman"/>
          <w:sz w:val="26"/>
          <w:szCs w:val="26"/>
        </w:rPr>
        <w:t>c t</w:t>
      </w:r>
      <w:r w:rsidRPr="005E6117">
        <w:rPr>
          <w:rFonts w:ascii="Times New Roman" w:hAnsi="Times New Roman"/>
          <w:sz w:val="26"/>
          <w:szCs w:val="26"/>
        </w:rPr>
        <w:t>ậ</w:t>
      </w:r>
      <w:r w:rsidRPr="005E6117">
        <w:rPr>
          <w:rFonts w:ascii="Times New Roman" w:hAnsi="Times New Roman"/>
          <w:sz w:val="26"/>
          <w:szCs w:val="26"/>
        </w:rPr>
        <w:t>p t</w:t>
      </w:r>
      <w:r w:rsidRPr="005E6117">
        <w:rPr>
          <w:rFonts w:ascii="Times New Roman" w:hAnsi="Times New Roman"/>
          <w:sz w:val="26"/>
          <w:szCs w:val="26"/>
        </w:rPr>
        <w:t>ấ</w:t>
      </w:r>
      <w:r w:rsidRPr="005E6117">
        <w:rPr>
          <w:rFonts w:ascii="Times New Roman" w:hAnsi="Times New Roman"/>
          <w:sz w:val="26"/>
          <w:szCs w:val="26"/>
        </w:rPr>
        <w:t>m gương đ</w:t>
      </w:r>
      <w:r w:rsidRPr="005E6117">
        <w:rPr>
          <w:rFonts w:ascii="Times New Roman" w:hAnsi="Times New Roman"/>
          <w:sz w:val="26"/>
          <w:szCs w:val="26"/>
        </w:rPr>
        <w:t>ạ</w:t>
      </w:r>
      <w:r w:rsidRPr="005E6117">
        <w:rPr>
          <w:rFonts w:ascii="Times New Roman" w:hAnsi="Times New Roman"/>
          <w:sz w:val="26"/>
          <w:szCs w:val="26"/>
        </w:rPr>
        <w:t>o đ</w:t>
      </w:r>
      <w:r w:rsidRPr="005E6117">
        <w:rPr>
          <w:rFonts w:ascii="Times New Roman" w:hAnsi="Times New Roman"/>
          <w:sz w:val="26"/>
          <w:szCs w:val="26"/>
        </w:rPr>
        <w:t>ứ</w:t>
      </w:r>
      <w:r w:rsidRPr="005E6117">
        <w:rPr>
          <w:rFonts w:ascii="Times New Roman" w:hAnsi="Times New Roman"/>
          <w:sz w:val="26"/>
          <w:szCs w:val="26"/>
        </w:rPr>
        <w:t>c Bác Tôn- ngư</w:t>
      </w:r>
      <w:r w:rsidRPr="005E6117">
        <w:rPr>
          <w:rFonts w:ascii="Times New Roman" w:hAnsi="Times New Roman"/>
          <w:sz w:val="26"/>
          <w:szCs w:val="26"/>
        </w:rPr>
        <w:t>ờ</w:t>
      </w:r>
      <w:r w:rsidRPr="005E6117">
        <w:rPr>
          <w:rFonts w:ascii="Times New Roman" w:hAnsi="Times New Roman"/>
          <w:sz w:val="26"/>
          <w:szCs w:val="26"/>
        </w:rPr>
        <w:t>i con ưu tú c</w:t>
      </w:r>
      <w:r w:rsidRPr="005E6117">
        <w:rPr>
          <w:rFonts w:ascii="Times New Roman" w:hAnsi="Times New Roman"/>
          <w:sz w:val="26"/>
          <w:szCs w:val="26"/>
        </w:rPr>
        <w:t>ủ</w:t>
      </w:r>
      <w:r w:rsidRPr="005E6117">
        <w:rPr>
          <w:rFonts w:ascii="Times New Roman" w:hAnsi="Times New Roman"/>
          <w:sz w:val="26"/>
          <w:szCs w:val="26"/>
        </w:rPr>
        <w:t xml:space="preserve">a quê hương An </w:t>
      </w:r>
      <w:r w:rsidRPr="005E6117">
        <w:rPr>
          <w:rFonts w:ascii="Times New Roman" w:hAnsi="Times New Roman"/>
          <w:sz w:val="26"/>
          <w:szCs w:val="26"/>
        </w:rPr>
        <w:t>Giang và c</w:t>
      </w:r>
      <w:r w:rsidRPr="005E6117">
        <w:rPr>
          <w:rFonts w:ascii="Times New Roman" w:hAnsi="Times New Roman"/>
          <w:sz w:val="26"/>
          <w:szCs w:val="26"/>
        </w:rPr>
        <w:t>ủ</w:t>
      </w:r>
      <w:r w:rsidRPr="005E6117">
        <w:rPr>
          <w:rFonts w:ascii="Times New Roman" w:hAnsi="Times New Roman"/>
          <w:sz w:val="26"/>
          <w:szCs w:val="26"/>
        </w:rPr>
        <w:t>a dân t</w:t>
      </w:r>
      <w:r w:rsidRPr="005E6117">
        <w:rPr>
          <w:rFonts w:ascii="Times New Roman" w:hAnsi="Times New Roman"/>
          <w:sz w:val="26"/>
          <w:szCs w:val="26"/>
        </w:rPr>
        <w:t>ộ</w:t>
      </w:r>
      <w:r w:rsidRPr="005E6117">
        <w:rPr>
          <w:rFonts w:ascii="Times New Roman" w:hAnsi="Times New Roman"/>
          <w:sz w:val="26"/>
          <w:szCs w:val="26"/>
        </w:rPr>
        <w:t>c Vi</w:t>
      </w:r>
      <w:r w:rsidRPr="005E6117">
        <w:rPr>
          <w:rFonts w:ascii="Times New Roman" w:hAnsi="Times New Roman"/>
          <w:sz w:val="26"/>
          <w:szCs w:val="26"/>
        </w:rPr>
        <w:t>ệ</w:t>
      </w:r>
      <w:r w:rsidRPr="005E6117">
        <w:rPr>
          <w:rFonts w:ascii="Times New Roman" w:hAnsi="Times New Roman"/>
          <w:sz w:val="26"/>
          <w:szCs w:val="26"/>
        </w:rPr>
        <w:t>t Nam- ngư</w:t>
      </w:r>
      <w:r w:rsidRPr="005E6117">
        <w:rPr>
          <w:rFonts w:ascii="Times New Roman" w:hAnsi="Times New Roman"/>
          <w:sz w:val="26"/>
          <w:szCs w:val="26"/>
        </w:rPr>
        <w:t>ờ</w:t>
      </w:r>
      <w:r w:rsidRPr="005E6117">
        <w:rPr>
          <w:rFonts w:ascii="Times New Roman" w:hAnsi="Times New Roman"/>
          <w:sz w:val="26"/>
          <w:szCs w:val="26"/>
        </w:rPr>
        <w:t>i b</w:t>
      </w:r>
      <w:r w:rsidRPr="005E6117">
        <w:rPr>
          <w:rFonts w:ascii="Times New Roman" w:hAnsi="Times New Roman"/>
          <w:sz w:val="26"/>
          <w:szCs w:val="26"/>
        </w:rPr>
        <w:t>ạ</w:t>
      </w:r>
      <w:r w:rsidRPr="005E6117">
        <w:rPr>
          <w:rFonts w:ascii="Times New Roman" w:hAnsi="Times New Roman"/>
          <w:sz w:val="26"/>
          <w:szCs w:val="26"/>
        </w:rPr>
        <w:t>n chi</w:t>
      </w:r>
      <w:r w:rsidRPr="005E6117">
        <w:rPr>
          <w:rFonts w:ascii="Times New Roman" w:hAnsi="Times New Roman"/>
          <w:sz w:val="26"/>
          <w:szCs w:val="26"/>
        </w:rPr>
        <w:t>ế</w:t>
      </w:r>
      <w:r w:rsidRPr="005E6117">
        <w:rPr>
          <w:rFonts w:ascii="Times New Roman" w:hAnsi="Times New Roman"/>
          <w:sz w:val="26"/>
          <w:szCs w:val="26"/>
        </w:rPr>
        <w:t>n đ</w:t>
      </w:r>
      <w:r w:rsidRPr="005E6117">
        <w:rPr>
          <w:rFonts w:ascii="Times New Roman" w:hAnsi="Times New Roman"/>
          <w:sz w:val="26"/>
          <w:szCs w:val="26"/>
        </w:rPr>
        <w:t>ấ</w:t>
      </w:r>
      <w:r w:rsidRPr="005E6117">
        <w:rPr>
          <w:rFonts w:ascii="Times New Roman" w:hAnsi="Times New Roman"/>
          <w:sz w:val="26"/>
          <w:szCs w:val="26"/>
        </w:rPr>
        <w:t>u thân thi</w:t>
      </w:r>
      <w:r w:rsidRPr="005E6117">
        <w:rPr>
          <w:rFonts w:ascii="Times New Roman" w:hAnsi="Times New Roman"/>
          <w:sz w:val="26"/>
          <w:szCs w:val="26"/>
        </w:rPr>
        <w:t>ế</w:t>
      </w:r>
      <w:r w:rsidRPr="005E6117">
        <w:rPr>
          <w:rFonts w:ascii="Times New Roman" w:hAnsi="Times New Roman"/>
          <w:sz w:val="26"/>
          <w:szCs w:val="26"/>
        </w:rPr>
        <w:t>t c</w:t>
      </w:r>
      <w:r w:rsidRPr="005E6117">
        <w:rPr>
          <w:rFonts w:ascii="Times New Roman" w:hAnsi="Times New Roman"/>
          <w:sz w:val="26"/>
          <w:szCs w:val="26"/>
        </w:rPr>
        <w:t>ủ</w:t>
      </w:r>
      <w:r w:rsidRPr="005E6117">
        <w:rPr>
          <w:rFonts w:ascii="Times New Roman" w:hAnsi="Times New Roman"/>
          <w:sz w:val="26"/>
          <w:szCs w:val="26"/>
        </w:rPr>
        <w:t>a Ch</w:t>
      </w:r>
      <w:r w:rsidRPr="005E6117">
        <w:rPr>
          <w:rFonts w:ascii="Times New Roman" w:hAnsi="Times New Roman"/>
          <w:sz w:val="26"/>
          <w:szCs w:val="26"/>
        </w:rPr>
        <w:t>ủ</w:t>
      </w:r>
      <w:r w:rsidRPr="005E6117">
        <w:rPr>
          <w:rFonts w:ascii="Times New Roman" w:hAnsi="Times New Roman"/>
          <w:sz w:val="26"/>
          <w:szCs w:val="26"/>
        </w:rPr>
        <w:t xml:space="preserve"> t</w:t>
      </w:r>
      <w:r w:rsidRPr="005E6117">
        <w:rPr>
          <w:rFonts w:ascii="Times New Roman" w:hAnsi="Times New Roman"/>
          <w:sz w:val="26"/>
          <w:szCs w:val="26"/>
        </w:rPr>
        <w:t>ị</w:t>
      </w:r>
      <w:r w:rsidRPr="005E6117">
        <w:rPr>
          <w:rFonts w:ascii="Times New Roman" w:hAnsi="Times New Roman"/>
          <w:sz w:val="26"/>
          <w:szCs w:val="26"/>
        </w:rPr>
        <w:t>ch H</w:t>
      </w:r>
      <w:r w:rsidRPr="005E6117">
        <w:rPr>
          <w:rFonts w:ascii="Times New Roman" w:hAnsi="Times New Roman"/>
          <w:sz w:val="26"/>
          <w:szCs w:val="26"/>
        </w:rPr>
        <w:t>ồ</w:t>
      </w:r>
      <w:r w:rsidRPr="005E6117">
        <w:rPr>
          <w:rFonts w:ascii="Times New Roman" w:hAnsi="Times New Roman"/>
          <w:sz w:val="26"/>
          <w:szCs w:val="26"/>
        </w:rPr>
        <w:t xml:space="preserve"> Chí Minh vĩ đ</w:t>
      </w:r>
      <w:r w:rsidRPr="005E6117">
        <w:rPr>
          <w:rFonts w:ascii="Times New Roman" w:hAnsi="Times New Roman"/>
          <w:sz w:val="26"/>
          <w:szCs w:val="26"/>
        </w:rPr>
        <w:t>ạ</w:t>
      </w:r>
      <w:r w:rsidRPr="005E6117">
        <w:rPr>
          <w:rFonts w:ascii="Times New Roman" w:hAnsi="Times New Roman"/>
          <w:sz w:val="26"/>
          <w:szCs w:val="26"/>
        </w:rPr>
        <w:t>i.T</w:t>
      </w:r>
      <w:r w:rsidRPr="005E6117">
        <w:rPr>
          <w:rFonts w:ascii="Times New Roman" w:hAnsi="Times New Roman"/>
          <w:sz w:val="26"/>
          <w:szCs w:val="26"/>
        </w:rPr>
        <w:t>ấ</w:t>
      </w:r>
      <w:r w:rsidRPr="005E6117">
        <w:rPr>
          <w:rFonts w:ascii="Times New Roman" w:hAnsi="Times New Roman"/>
          <w:sz w:val="26"/>
          <w:szCs w:val="26"/>
        </w:rPr>
        <w:t>m gương yêu nư</w:t>
      </w:r>
      <w:r w:rsidRPr="005E6117">
        <w:rPr>
          <w:rFonts w:ascii="Times New Roman" w:hAnsi="Times New Roman"/>
          <w:sz w:val="26"/>
          <w:szCs w:val="26"/>
        </w:rPr>
        <w:t>ớ</w:t>
      </w:r>
      <w:r w:rsidRPr="005E6117">
        <w:rPr>
          <w:rFonts w:ascii="Times New Roman" w:hAnsi="Times New Roman"/>
          <w:sz w:val="26"/>
          <w:szCs w:val="26"/>
        </w:rPr>
        <w:t>c, giác ng</w:t>
      </w:r>
      <w:r w:rsidRPr="005E6117">
        <w:rPr>
          <w:rFonts w:ascii="Times New Roman" w:hAnsi="Times New Roman"/>
          <w:sz w:val="26"/>
          <w:szCs w:val="26"/>
        </w:rPr>
        <w:t>ộ</w:t>
      </w:r>
      <w:r w:rsidRPr="005E6117">
        <w:rPr>
          <w:rFonts w:ascii="Times New Roman" w:hAnsi="Times New Roman"/>
          <w:sz w:val="26"/>
          <w:szCs w:val="26"/>
        </w:rPr>
        <w:t xml:space="preserve"> c</w:t>
      </w:r>
      <w:r w:rsidRPr="005E6117">
        <w:rPr>
          <w:rFonts w:ascii="Times New Roman" w:hAnsi="Times New Roman"/>
          <w:sz w:val="26"/>
          <w:szCs w:val="26"/>
        </w:rPr>
        <w:t>ộ</w:t>
      </w:r>
      <w:r w:rsidRPr="005E6117">
        <w:rPr>
          <w:rFonts w:ascii="Times New Roman" w:hAnsi="Times New Roman"/>
          <w:sz w:val="26"/>
          <w:szCs w:val="26"/>
        </w:rPr>
        <w:t>ng s</w:t>
      </w:r>
      <w:r w:rsidRPr="005E6117">
        <w:rPr>
          <w:rFonts w:ascii="Times New Roman" w:hAnsi="Times New Roman"/>
          <w:sz w:val="26"/>
          <w:szCs w:val="26"/>
        </w:rPr>
        <w:t>ả</w:t>
      </w:r>
      <w:r w:rsidRPr="005E6117">
        <w:rPr>
          <w:rFonts w:ascii="Times New Roman" w:hAnsi="Times New Roman"/>
          <w:sz w:val="26"/>
          <w:szCs w:val="26"/>
        </w:rPr>
        <w:t>n c</w:t>
      </w:r>
      <w:r w:rsidRPr="005E6117">
        <w:rPr>
          <w:rFonts w:ascii="Times New Roman" w:hAnsi="Times New Roman"/>
          <w:sz w:val="26"/>
          <w:szCs w:val="26"/>
        </w:rPr>
        <w:t>ủ</w:t>
      </w:r>
      <w:r w:rsidRPr="005E6117">
        <w:rPr>
          <w:rFonts w:ascii="Times New Roman" w:hAnsi="Times New Roman"/>
          <w:sz w:val="26"/>
          <w:szCs w:val="26"/>
        </w:rPr>
        <w:t>a Bác Tôn làm cho th</w:t>
      </w:r>
      <w:r w:rsidRPr="005E6117">
        <w:rPr>
          <w:rFonts w:ascii="Times New Roman" w:hAnsi="Times New Roman"/>
          <w:sz w:val="26"/>
          <w:szCs w:val="26"/>
        </w:rPr>
        <w:t>ế</w:t>
      </w:r>
      <w:r w:rsidRPr="005E6117">
        <w:rPr>
          <w:rFonts w:ascii="Times New Roman" w:hAnsi="Times New Roman"/>
          <w:sz w:val="26"/>
          <w:szCs w:val="26"/>
        </w:rPr>
        <w:t xml:space="preserve"> h</w:t>
      </w:r>
      <w:r w:rsidRPr="005E6117">
        <w:rPr>
          <w:rFonts w:ascii="Times New Roman" w:hAnsi="Times New Roman"/>
          <w:sz w:val="26"/>
          <w:szCs w:val="26"/>
        </w:rPr>
        <w:t>ệ</w:t>
      </w:r>
      <w:r w:rsidRPr="005E6117">
        <w:rPr>
          <w:rFonts w:ascii="Times New Roman" w:hAnsi="Times New Roman"/>
          <w:sz w:val="26"/>
          <w:szCs w:val="26"/>
        </w:rPr>
        <w:t xml:space="preserve"> tr</w:t>
      </w:r>
      <w:r w:rsidRPr="005E6117">
        <w:rPr>
          <w:rFonts w:ascii="Times New Roman" w:hAnsi="Times New Roman"/>
          <w:sz w:val="26"/>
          <w:szCs w:val="26"/>
        </w:rPr>
        <w:t>ẻ</w:t>
      </w:r>
      <w:r w:rsidRPr="005E6117">
        <w:rPr>
          <w:rFonts w:ascii="Times New Roman" w:hAnsi="Times New Roman"/>
          <w:sz w:val="26"/>
          <w:szCs w:val="26"/>
        </w:rPr>
        <w:t xml:space="preserve"> ngày nay nh</w:t>
      </w:r>
      <w:r w:rsidRPr="005E6117">
        <w:rPr>
          <w:rFonts w:ascii="Times New Roman" w:hAnsi="Times New Roman"/>
          <w:sz w:val="26"/>
          <w:szCs w:val="26"/>
        </w:rPr>
        <w:t>ậ</w:t>
      </w:r>
      <w:r w:rsidRPr="005E6117">
        <w:rPr>
          <w:rFonts w:ascii="Times New Roman" w:hAnsi="Times New Roman"/>
          <w:sz w:val="26"/>
          <w:szCs w:val="26"/>
        </w:rPr>
        <w:t>n th</w:t>
      </w:r>
      <w:r w:rsidRPr="005E6117">
        <w:rPr>
          <w:rFonts w:ascii="Times New Roman" w:hAnsi="Times New Roman"/>
          <w:sz w:val="26"/>
          <w:szCs w:val="26"/>
        </w:rPr>
        <w:t>ứ</w:t>
      </w:r>
      <w:r w:rsidRPr="005E6117">
        <w:rPr>
          <w:rFonts w:ascii="Times New Roman" w:hAnsi="Times New Roman"/>
          <w:sz w:val="26"/>
          <w:szCs w:val="26"/>
        </w:rPr>
        <w:t>c r</w:t>
      </w:r>
      <w:r w:rsidRPr="005E6117">
        <w:rPr>
          <w:rFonts w:ascii="Times New Roman" w:hAnsi="Times New Roman"/>
          <w:sz w:val="26"/>
          <w:szCs w:val="26"/>
        </w:rPr>
        <w:t>ằ</w:t>
      </w:r>
      <w:r w:rsidRPr="005E6117">
        <w:rPr>
          <w:rFonts w:ascii="Times New Roman" w:hAnsi="Times New Roman"/>
          <w:sz w:val="26"/>
          <w:szCs w:val="26"/>
        </w:rPr>
        <w:t>ng, h</w:t>
      </w:r>
      <w:r w:rsidRPr="005E6117">
        <w:rPr>
          <w:rFonts w:ascii="Times New Roman" w:hAnsi="Times New Roman"/>
          <w:sz w:val="26"/>
          <w:szCs w:val="26"/>
        </w:rPr>
        <w:t>ọ</w:t>
      </w:r>
      <w:r w:rsidRPr="005E6117">
        <w:rPr>
          <w:rFonts w:ascii="Times New Roman" w:hAnsi="Times New Roman"/>
          <w:sz w:val="26"/>
          <w:szCs w:val="26"/>
        </w:rPr>
        <w:t xml:space="preserve"> có nhi</w:t>
      </w:r>
      <w:r w:rsidRPr="005E6117">
        <w:rPr>
          <w:rFonts w:ascii="Times New Roman" w:hAnsi="Times New Roman"/>
          <w:sz w:val="26"/>
          <w:szCs w:val="26"/>
        </w:rPr>
        <w:t>ề</w:t>
      </w:r>
      <w:r w:rsidRPr="005E6117">
        <w:rPr>
          <w:rFonts w:ascii="Times New Roman" w:hAnsi="Times New Roman"/>
          <w:sz w:val="26"/>
          <w:szCs w:val="26"/>
        </w:rPr>
        <w:t>u đi</w:t>
      </w:r>
      <w:r w:rsidRPr="005E6117">
        <w:rPr>
          <w:rFonts w:ascii="Times New Roman" w:hAnsi="Times New Roman"/>
          <w:sz w:val="26"/>
          <w:szCs w:val="26"/>
        </w:rPr>
        <w:t>ề</w:t>
      </w:r>
      <w:r w:rsidRPr="005E6117">
        <w:rPr>
          <w:rFonts w:ascii="Times New Roman" w:hAnsi="Times New Roman"/>
          <w:sz w:val="26"/>
          <w:szCs w:val="26"/>
        </w:rPr>
        <w:t>u ki</w:t>
      </w:r>
      <w:r w:rsidRPr="005E6117">
        <w:rPr>
          <w:rFonts w:ascii="Times New Roman" w:hAnsi="Times New Roman"/>
          <w:sz w:val="26"/>
          <w:szCs w:val="26"/>
        </w:rPr>
        <w:t>ệ</w:t>
      </w:r>
      <w:r w:rsidRPr="005E6117">
        <w:rPr>
          <w:rFonts w:ascii="Times New Roman" w:hAnsi="Times New Roman"/>
          <w:sz w:val="26"/>
          <w:szCs w:val="26"/>
        </w:rPr>
        <w:t>n r</w:t>
      </w:r>
      <w:r w:rsidRPr="005E6117">
        <w:rPr>
          <w:rFonts w:ascii="Times New Roman" w:hAnsi="Times New Roman"/>
          <w:sz w:val="26"/>
          <w:szCs w:val="26"/>
        </w:rPr>
        <w:t>ấ</w:t>
      </w:r>
      <w:r w:rsidRPr="005E6117">
        <w:rPr>
          <w:rFonts w:ascii="Times New Roman" w:hAnsi="Times New Roman"/>
          <w:sz w:val="26"/>
          <w:szCs w:val="26"/>
        </w:rPr>
        <w:t>t thu</w:t>
      </w:r>
      <w:r w:rsidRPr="005E6117">
        <w:rPr>
          <w:rFonts w:ascii="Times New Roman" w:hAnsi="Times New Roman"/>
          <w:sz w:val="26"/>
          <w:szCs w:val="26"/>
        </w:rPr>
        <w:t>ậ</w:t>
      </w:r>
      <w:r w:rsidRPr="005E6117">
        <w:rPr>
          <w:rFonts w:ascii="Times New Roman" w:hAnsi="Times New Roman"/>
          <w:sz w:val="26"/>
          <w:szCs w:val="26"/>
        </w:rPr>
        <w:t>n l</w:t>
      </w:r>
      <w:r w:rsidRPr="005E6117">
        <w:rPr>
          <w:rFonts w:ascii="Times New Roman" w:hAnsi="Times New Roman"/>
          <w:sz w:val="26"/>
          <w:szCs w:val="26"/>
        </w:rPr>
        <w:t>ợ</w:t>
      </w:r>
      <w:r w:rsidRPr="005E6117">
        <w:rPr>
          <w:rFonts w:ascii="Times New Roman" w:hAnsi="Times New Roman"/>
          <w:sz w:val="26"/>
          <w:szCs w:val="26"/>
        </w:rPr>
        <w:t>i đ</w:t>
      </w:r>
      <w:r w:rsidRPr="005E6117">
        <w:rPr>
          <w:rFonts w:ascii="Times New Roman" w:hAnsi="Times New Roman"/>
          <w:sz w:val="26"/>
          <w:szCs w:val="26"/>
        </w:rPr>
        <w:t>ể</w:t>
      </w:r>
      <w:r w:rsidRPr="005E6117">
        <w:rPr>
          <w:rFonts w:ascii="Times New Roman" w:hAnsi="Times New Roman"/>
          <w:sz w:val="26"/>
          <w:szCs w:val="26"/>
        </w:rPr>
        <w:t xml:space="preserve"> ti</w:t>
      </w:r>
      <w:r w:rsidRPr="005E6117">
        <w:rPr>
          <w:rFonts w:ascii="Times New Roman" w:hAnsi="Times New Roman"/>
          <w:sz w:val="26"/>
          <w:szCs w:val="26"/>
        </w:rPr>
        <w:t>ế</w:t>
      </w:r>
      <w:r w:rsidRPr="005E6117">
        <w:rPr>
          <w:rFonts w:ascii="Times New Roman" w:hAnsi="Times New Roman"/>
          <w:sz w:val="26"/>
          <w:szCs w:val="26"/>
        </w:rPr>
        <w:t>p nh</w:t>
      </w:r>
      <w:r w:rsidRPr="005E6117">
        <w:rPr>
          <w:rFonts w:ascii="Times New Roman" w:hAnsi="Times New Roman"/>
          <w:sz w:val="26"/>
          <w:szCs w:val="26"/>
        </w:rPr>
        <w:t>ậ</w:t>
      </w:r>
      <w:r w:rsidRPr="005E6117">
        <w:rPr>
          <w:rFonts w:ascii="Times New Roman" w:hAnsi="Times New Roman"/>
          <w:sz w:val="26"/>
          <w:szCs w:val="26"/>
        </w:rPr>
        <w:t>n ch</w:t>
      </w:r>
      <w:r w:rsidRPr="005E6117">
        <w:rPr>
          <w:rFonts w:ascii="Times New Roman" w:hAnsi="Times New Roman"/>
          <w:sz w:val="26"/>
          <w:szCs w:val="26"/>
        </w:rPr>
        <w:t>ủ</w:t>
      </w:r>
      <w:r w:rsidRPr="005E6117">
        <w:rPr>
          <w:rFonts w:ascii="Times New Roman" w:hAnsi="Times New Roman"/>
          <w:sz w:val="26"/>
          <w:szCs w:val="26"/>
        </w:rPr>
        <w:t xml:space="preserve"> nghĩa Mác-Lênin</w:t>
      </w:r>
      <w:r w:rsidRPr="005E6117">
        <w:rPr>
          <w:rFonts w:ascii="Times New Roman" w:hAnsi="Times New Roman"/>
          <w:sz w:val="26"/>
          <w:szCs w:val="26"/>
        </w:rPr>
        <w:t>, tư tư</w:t>
      </w:r>
      <w:r w:rsidRPr="005E6117">
        <w:rPr>
          <w:rFonts w:ascii="Times New Roman" w:hAnsi="Times New Roman"/>
          <w:sz w:val="26"/>
          <w:szCs w:val="26"/>
        </w:rPr>
        <w:t>ở</w:t>
      </w:r>
      <w:r w:rsidRPr="005E6117">
        <w:rPr>
          <w:rFonts w:ascii="Times New Roman" w:hAnsi="Times New Roman"/>
          <w:sz w:val="26"/>
          <w:szCs w:val="26"/>
        </w:rPr>
        <w:t>ng H</w:t>
      </w:r>
      <w:r w:rsidRPr="005E6117">
        <w:rPr>
          <w:rFonts w:ascii="Times New Roman" w:hAnsi="Times New Roman"/>
          <w:sz w:val="26"/>
          <w:szCs w:val="26"/>
        </w:rPr>
        <w:t>ồ</w:t>
      </w:r>
      <w:r w:rsidRPr="005E6117">
        <w:rPr>
          <w:rFonts w:ascii="Times New Roman" w:hAnsi="Times New Roman"/>
          <w:sz w:val="26"/>
          <w:szCs w:val="26"/>
        </w:rPr>
        <w:t xml:space="preserve"> Chí Minh vì h</w:t>
      </w:r>
      <w:r w:rsidRPr="005E6117">
        <w:rPr>
          <w:rFonts w:ascii="Times New Roman" w:hAnsi="Times New Roman"/>
          <w:sz w:val="26"/>
          <w:szCs w:val="26"/>
        </w:rPr>
        <w:t>ọ</w:t>
      </w:r>
      <w:r w:rsidRPr="005E6117">
        <w:rPr>
          <w:rFonts w:ascii="Times New Roman" w:hAnsi="Times New Roman"/>
          <w:sz w:val="26"/>
          <w:szCs w:val="26"/>
        </w:rPr>
        <w:t xml:space="preserve"> s</w:t>
      </w:r>
      <w:r w:rsidRPr="005E6117">
        <w:rPr>
          <w:rFonts w:ascii="Times New Roman" w:hAnsi="Times New Roman"/>
          <w:sz w:val="26"/>
          <w:szCs w:val="26"/>
        </w:rPr>
        <w:t>ố</w:t>
      </w:r>
      <w:r w:rsidRPr="005E6117">
        <w:rPr>
          <w:rFonts w:ascii="Times New Roman" w:hAnsi="Times New Roman"/>
          <w:sz w:val="26"/>
          <w:szCs w:val="26"/>
        </w:rPr>
        <w:t>ng trong lòng ch</w:t>
      </w:r>
      <w:r w:rsidRPr="005E6117">
        <w:rPr>
          <w:rFonts w:ascii="Times New Roman" w:hAnsi="Times New Roman"/>
          <w:sz w:val="26"/>
          <w:szCs w:val="26"/>
        </w:rPr>
        <w:t>ế</w:t>
      </w:r>
      <w:r w:rsidRPr="005E6117">
        <w:rPr>
          <w:rFonts w:ascii="Times New Roman" w:hAnsi="Times New Roman"/>
          <w:sz w:val="26"/>
          <w:szCs w:val="26"/>
        </w:rPr>
        <w:t xml:space="preserve"> đ</w:t>
      </w:r>
      <w:r w:rsidRPr="005E6117">
        <w:rPr>
          <w:rFonts w:ascii="Times New Roman" w:hAnsi="Times New Roman"/>
          <w:sz w:val="26"/>
          <w:szCs w:val="26"/>
        </w:rPr>
        <w:t>ộ</w:t>
      </w:r>
      <w:r w:rsidRPr="005E6117">
        <w:rPr>
          <w:rFonts w:ascii="Times New Roman" w:hAnsi="Times New Roman"/>
          <w:sz w:val="26"/>
          <w:szCs w:val="26"/>
        </w:rPr>
        <w:t xml:space="preserve"> xã h</w:t>
      </w:r>
      <w:r w:rsidRPr="005E6117">
        <w:rPr>
          <w:rFonts w:ascii="Times New Roman" w:hAnsi="Times New Roman"/>
          <w:sz w:val="26"/>
          <w:szCs w:val="26"/>
        </w:rPr>
        <w:t>ộ</w:t>
      </w:r>
      <w:r w:rsidRPr="005E6117">
        <w:rPr>
          <w:rFonts w:ascii="Times New Roman" w:hAnsi="Times New Roman"/>
          <w:sz w:val="26"/>
          <w:szCs w:val="26"/>
        </w:rPr>
        <w:t>i ch</w:t>
      </w:r>
      <w:r w:rsidRPr="005E6117">
        <w:rPr>
          <w:rFonts w:ascii="Times New Roman" w:hAnsi="Times New Roman"/>
          <w:sz w:val="26"/>
          <w:szCs w:val="26"/>
        </w:rPr>
        <w:t>ủ</w:t>
      </w:r>
      <w:r w:rsidRPr="005E6117">
        <w:rPr>
          <w:rFonts w:ascii="Times New Roman" w:hAnsi="Times New Roman"/>
          <w:sz w:val="26"/>
          <w:szCs w:val="26"/>
        </w:rPr>
        <w:t xml:space="preserve"> nghĩa, đư</w:t>
      </w:r>
      <w:r w:rsidRPr="005E6117">
        <w:rPr>
          <w:rFonts w:ascii="Times New Roman" w:hAnsi="Times New Roman"/>
          <w:sz w:val="26"/>
          <w:szCs w:val="26"/>
        </w:rPr>
        <w:t>ợ</w:t>
      </w:r>
      <w:r w:rsidRPr="005E6117">
        <w:rPr>
          <w:rFonts w:ascii="Times New Roman" w:hAnsi="Times New Roman"/>
          <w:sz w:val="26"/>
          <w:szCs w:val="26"/>
        </w:rPr>
        <w:t>c nuôi dư</w:t>
      </w:r>
      <w:r w:rsidRPr="005E6117">
        <w:rPr>
          <w:rFonts w:ascii="Times New Roman" w:hAnsi="Times New Roman"/>
          <w:sz w:val="26"/>
          <w:szCs w:val="26"/>
        </w:rPr>
        <w:t>ỡ</w:t>
      </w:r>
      <w:r w:rsidRPr="005E6117">
        <w:rPr>
          <w:rFonts w:ascii="Times New Roman" w:hAnsi="Times New Roman"/>
          <w:sz w:val="26"/>
          <w:szCs w:val="26"/>
        </w:rPr>
        <w:t>ng trong tinh th</w:t>
      </w:r>
      <w:r w:rsidRPr="005E6117">
        <w:rPr>
          <w:rFonts w:ascii="Times New Roman" w:hAnsi="Times New Roman"/>
          <w:sz w:val="26"/>
          <w:szCs w:val="26"/>
        </w:rPr>
        <w:t>ầ</w:t>
      </w:r>
      <w:r w:rsidRPr="005E6117">
        <w:rPr>
          <w:rFonts w:ascii="Times New Roman" w:hAnsi="Times New Roman"/>
          <w:sz w:val="26"/>
          <w:szCs w:val="26"/>
        </w:rPr>
        <w:t>n yêu nư</w:t>
      </w:r>
      <w:r w:rsidRPr="005E6117">
        <w:rPr>
          <w:rFonts w:ascii="Times New Roman" w:hAnsi="Times New Roman"/>
          <w:sz w:val="26"/>
          <w:szCs w:val="26"/>
        </w:rPr>
        <w:t>ớ</w:t>
      </w:r>
      <w:r w:rsidRPr="005E6117">
        <w:rPr>
          <w:rFonts w:ascii="Times New Roman" w:hAnsi="Times New Roman"/>
          <w:sz w:val="26"/>
          <w:szCs w:val="26"/>
        </w:rPr>
        <w:t>c, k</w:t>
      </w:r>
      <w:r w:rsidRPr="005E6117">
        <w:rPr>
          <w:rFonts w:ascii="Times New Roman" w:hAnsi="Times New Roman"/>
          <w:sz w:val="26"/>
          <w:szCs w:val="26"/>
        </w:rPr>
        <w:t>ế</w:t>
      </w:r>
      <w:r w:rsidRPr="005E6117">
        <w:rPr>
          <w:rFonts w:ascii="Times New Roman" w:hAnsi="Times New Roman"/>
          <w:sz w:val="26"/>
          <w:szCs w:val="26"/>
        </w:rPr>
        <w:t>t h</w:t>
      </w:r>
      <w:r w:rsidRPr="005E6117">
        <w:rPr>
          <w:rFonts w:ascii="Times New Roman" w:hAnsi="Times New Roman"/>
          <w:sz w:val="26"/>
          <w:szCs w:val="26"/>
        </w:rPr>
        <w:t>ợ</w:t>
      </w:r>
      <w:r w:rsidRPr="005E6117">
        <w:rPr>
          <w:rFonts w:ascii="Times New Roman" w:hAnsi="Times New Roman"/>
          <w:sz w:val="26"/>
          <w:szCs w:val="26"/>
        </w:rPr>
        <w:t>p v</w:t>
      </w:r>
      <w:r w:rsidRPr="005E6117">
        <w:rPr>
          <w:rFonts w:ascii="Times New Roman" w:hAnsi="Times New Roman"/>
          <w:sz w:val="26"/>
          <w:szCs w:val="26"/>
        </w:rPr>
        <w:t>ớ</w:t>
      </w:r>
      <w:r w:rsidRPr="005E6117">
        <w:rPr>
          <w:rFonts w:ascii="Times New Roman" w:hAnsi="Times New Roman"/>
          <w:sz w:val="26"/>
          <w:szCs w:val="26"/>
        </w:rPr>
        <w:t>i ch</w:t>
      </w:r>
      <w:r w:rsidRPr="005E6117">
        <w:rPr>
          <w:rFonts w:ascii="Times New Roman" w:hAnsi="Times New Roman"/>
          <w:sz w:val="26"/>
          <w:szCs w:val="26"/>
        </w:rPr>
        <w:t>ủ</w:t>
      </w:r>
      <w:r w:rsidRPr="005E6117">
        <w:rPr>
          <w:rFonts w:ascii="Times New Roman" w:hAnsi="Times New Roman"/>
          <w:sz w:val="26"/>
          <w:szCs w:val="26"/>
        </w:rPr>
        <w:t xml:space="preserve"> nghĩa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xml:space="preserve"> chân chính. Đi</w:t>
      </w:r>
      <w:r w:rsidRPr="005E6117">
        <w:rPr>
          <w:rFonts w:ascii="Times New Roman" w:hAnsi="Times New Roman"/>
          <w:sz w:val="26"/>
          <w:szCs w:val="26"/>
        </w:rPr>
        <w:t>ề</w:t>
      </w:r>
      <w:r w:rsidRPr="005E6117">
        <w:rPr>
          <w:rFonts w:ascii="Times New Roman" w:hAnsi="Times New Roman"/>
          <w:sz w:val="26"/>
          <w:szCs w:val="26"/>
        </w:rPr>
        <w:t>u quan tr</w:t>
      </w:r>
      <w:r w:rsidRPr="005E6117">
        <w:rPr>
          <w:rFonts w:ascii="Times New Roman" w:hAnsi="Times New Roman"/>
          <w:sz w:val="26"/>
          <w:szCs w:val="26"/>
        </w:rPr>
        <w:t>ọ</w:t>
      </w:r>
      <w:r w:rsidRPr="005E6117">
        <w:rPr>
          <w:rFonts w:ascii="Times New Roman" w:hAnsi="Times New Roman"/>
          <w:sz w:val="26"/>
          <w:szCs w:val="26"/>
        </w:rPr>
        <w:t>ng là bi</w:t>
      </w:r>
      <w:r w:rsidRPr="005E6117">
        <w:rPr>
          <w:rFonts w:ascii="Times New Roman" w:hAnsi="Times New Roman"/>
          <w:sz w:val="26"/>
          <w:szCs w:val="26"/>
        </w:rPr>
        <w:t>ế</w:t>
      </w:r>
      <w:r w:rsidRPr="005E6117">
        <w:rPr>
          <w:rFonts w:ascii="Times New Roman" w:hAnsi="Times New Roman"/>
          <w:sz w:val="26"/>
          <w:szCs w:val="26"/>
        </w:rPr>
        <w:t>t th</w:t>
      </w:r>
      <w:r w:rsidRPr="005E6117">
        <w:rPr>
          <w:rFonts w:ascii="Times New Roman" w:hAnsi="Times New Roman"/>
          <w:sz w:val="26"/>
          <w:szCs w:val="26"/>
        </w:rPr>
        <w:t>ể</w:t>
      </w:r>
      <w:r w:rsidRPr="005E6117">
        <w:rPr>
          <w:rFonts w:ascii="Times New Roman" w:hAnsi="Times New Roman"/>
          <w:sz w:val="26"/>
          <w:szCs w:val="26"/>
        </w:rPr>
        <w:t xml:space="preserve"> hi</w:t>
      </w:r>
      <w:r w:rsidRPr="005E6117">
        <w:rPr>
          <w:rFonts w:ascii="Times New Roman" w:hAnsi="Times New Roman"/>
          <w:sz w:val="26"/>
          <w:szCs w:val="26"/>
        </w:rPr>
        <w:t>ệ</w:t>
      </w:r>
      <w:r w:rsidRPr="005E6117">
        <w:rPr>
          <w:rFonts w:ascii="Times New Roman" w:hAnsi="Times New Roman"/>
          <w:sz w:val="26"/>
          <w:szCs w:val="26"/>
        </w:rPr>
        <w:t>n như th</w:t>
      </w:r>
      <w:r w:rsidRPr="005E6117">
        <w:rPr>
          <w:rFonts w:ascii="Times New Roman" w:hAnsi="Times New Roman"/>
          <w:sz w:val="26"/>
          <w:szCs w:val="26"/>
        </w:rPr>
        <w:t>ế</w:t>
      </w:r>
      <w:r w:rsidRPr="005E6117">
        <w:rPr>
          <w:rFonts w:ascii="Times New Roman" w:hAnsi="Times New Roman"/>
          <w:sz w:val="26"/>
          <w:szCs w:val="26"/>
        </w:rPr>
        <w:t xml:space="preserve"> nào trong tư duy và ho</w:t>
      </w:r>
      <w:r w:rsidRPr="005E6117">
        <w:rPr>
          <w:rFonts w:ascii="Times New Roman" w:hAnsi="Times New Roman"/>
          <w:sz w:val="26"/>
          <w:szCs w:val="26"/>
        </w:rPr>
        <w:t>ạ</w:t>
      </w:r>
      <w:r w:rsidRPr="005E6117">
        <w:rPr>
          <w:rFonts w:ascii="Times New Roman" w:hAnsi="Times New Roman"/>
          <w:sz w:val="26"/>
          <w:szCs w:val="26"/>
        </w:rPr>
        <w:t>t đ</w:t>
      </w:r>
      <w:r w:rsidRPr="005E6117">
        <w:rPr>
          <w:rFonts w:ascii="Times New Roman" w:hAnsi="Times New Roman"/>
          <w:sz w:val="26"/>
          <w:szCs w:val="26"/>
        </w:rPr>
        <w:t>ộ</w:t>
      </w:r>
      <w:r w:rsidRPr="005E6117">
        <w:rPr>
          <w:rFonts w:ascii="Times New Roman" w:hAnsi="Times New Roman"/>
          <w:sz w:val="26"/>
          <w:szCs w:val="26"/>
        </w:rPr>
        <w:t>ng th</w:t>
      </w:r>
      <w:r w:rsidRPr="005E6117">
        <w:rPr>
          <w:rFonts w:ascii="Times New Roman" w:hAnsi="Times New Roman"/>
          <w:sz w:val="26"/>
          <w:szCs w:val="26"/>
        </w:rPr>
        <w:t>ự</w:t>
      </w:r>
      <w:r w:rsidRPr="005E6117">
        <w:rPr>
          <w:rFonts w:ascii="Times New Roman" w:hAnsi="Times New Roman"/>
          <w:sz w:val="26"/>
          <w:szCs w:val="26"/>
        </w:rPr>
        <w:t>c ti</w:t>
      </w:r>
      <w:r w:rsidRPr="005E6117">
        <w:rPr>
          <w:rFonts w:ascii="Times New Roman" w:hAnsi="Times New Roman"/>
          <w:sz w:val="26"/>
          <w:szCs w:val="26"/>
        </w:rPr>
        <w:t>ễ</w:t>
      </w:r>
      <w:r w:rsidRPr="005E6117">
        <w:rPr>
          <w:rFonts w:ascii="Times New Roman" w:hAnsi="Times New Roman"/>
          <w:sz w:val="26"/>
          <w:szCs w:val="26"/>
        </w:rPr>
        <w:t>n trong m</w:t>
      </w:r>
      <w:r w:rsidRPr="005E6117">
        <w:rPr>
          <w:rFonts w:ascii="Times New Roman" w:hAnsi="Times New Roman"/>
          <w:sz w:val="26"/>
          <w:szCs w:val="26"/>
        </w:rPr>
        <w:t>ố</w:t>
      </w:r>
      <w:r w:rsidRPr="005E6117">
        <w:rPr>
          <w:rFonts w:ascii="Times New Roman" w:hAnsi="Times New Roman"/>
          <w:sz w:val="26"/>
          <w:szCs w:val="26"/>
        </w:rPr>
        <w:t>i quan h</w:t>
      </w:r>
      <w:r w:rsidRPr="005E6117">
        <w:rPr>
          <w:rFonts w:ascii="Times New Roman" w:hAnsi="Times New Roman"/>
          <w:sz w:val="26"/>
          <w:szCs w:val="26"/>
        </w:rPr>
        <w:t>ệ</w:t>
      </w:r>
      <w:r w:rsidRPr="005E6117">
        <w:rPr>
          <w:rFonts w:ascii="Times New Roman" w:hAnsi="Times New Roman"/>
          <w:sz w:val="26"/>
          <w:szCs w:val="26"/>
        </w:rPr>
        <w:t xml:space="preserve"> gi</w:t>
      </w:r>
      <w:r w:rsidRPr="005E6117">
        <w:rPr>
          <w:rFonts w:ascii="Times New Roman" w:hAnsi="Times New Roman"/>
          <w:sz w:val="26"/>
          <w:szCs w:val="26"/>
        </w:rPr>
        <w:t>ữ</w:t>
      </w:r>
      <w:r w:rsidRPr="005E6117">
        <w:rPr>
          <w:rFonts w:ascii="Times New Roman" w:hAnsi="Times New Roman"/>
          <w:sz w:val="26"/>
          <w:szCs w:val="26"/>
        </w:rPr>
        <w:t>a dân t</w:t>
      </w:r>
      <w:r w:rsidRPr="005E6117">
        <w:rPr>
          <w:rFonts w:ascii="Times New Roman" w:hAnsi="Times New Roman"/>
          <w:sz w:val="26"/>
          <w:szCs w:val="26"/>
        </w:rPr>
        <w:t>ộ</w:t>
      </w:r>
      <w:r w:rsidRPr="005E6117">
        <w:rPr>
          <w:rFonts w:ascii="Times New Roman" w:hAnsi="Times New Roman"/>
          <w:sz w:val="26"/>
          <w:szCs w:val="26"/>
        </w:rPr>
        <w:t>c và giai c</w:t>
      </w:r>
      <w:r w:rsidRPr="005E6117">
        <w:rPr>
          <w:rFonts w:ascii="Times New Roman" w:hAnsi="Times New Roman"/>
          <w:sz w:val="26"/>
          <w:szCs w:val="26"/>
        </w:rPr>
        <w:t>ấ</w:t>
      </w:r>
      <w:r w:rsidRPr="005E6117">
        <w:rPr>
          <w:rFonts w:ascii="Times New Roman" w:hAnsi="Times New Roman"/>
          <w:sz w:val="26"/>
          <w:szCs w:val="26"/>
        </w:rPr>
        <w:t>p, dân t</w:t>
      </w:r>
      <w:r w:rsidRPr="005E6117">
        <w:rPr>
          <w:rFonts w:ascii="Times New Roman" w:hAnsi="Times New Roman"/>
          <w:sz w:val="26"/>
          <w:szCs w:val="26"/>
        </w:rPr>
        <w:t>ộ</w:t>
      </w:r>
      <w:r w:rsidRPr="005E6117">
        <w:rPr>
          <w:rFonts w:ascii="Times New Roman" w:hAnsi="Times New Roman"/>
          <w:sz w:val="26"/>
          <w:szCs w:val="26"/>
        </w:rPr>
        <w:t>c và qu</w:t>
      </w:r>
      <w:r w:rsidRPr="005E6117">
        <w:rPr>
          <w:rFonts w:ascii="Times New Roman" w:hAnsi="Times New Roman"/>
          <w:sz w:val="26"/>
          <w:szCs w:val="26"/>
        </w:rPr>
        <w:t>ố</w:t>
      </w:r>
      <w:r w:rsidRPr="005E6117">
        <w:rPr>
          <w:rFonts w:ascii="Times New Roman" w:hAnsi="Times New Roman"/>
          <w:sz w:val="26"/>
          <w:szCs w:val="26"/>
        </w:rPr>
        <w:t>c t</w:t>
      </w:r>
      <w:r w:rsidRPr="005E6117">
        <w:rPr>
          <w:rFonts w:ascii="Times New Roman" w:hAnsi="Times New Roman"/>
          <w:sz w:val="26"/>
          <w:szCs w:val="26"/>
        </w:rPr>
        <w:t>ế</w:t>
      </w:r>
      <w:r w:rsidRPr="005E6117">
        <w:rPr>
          <w:rFonts w:ascii="Times New Roman" w:hAnsi="Times New Roman"/>
          <w:sz w:val="26"/>
          <w:szCs w:val="26"/>
        </w:rPr>
        <w:t>, b</w:t>
      </w:r>
      <w:r w:rsidRPr="005E6117">
        <w:rPr>
          <w:rFonts w:ascii="Times New Roman" w:hAnsi="Times New Roman"/>
          <w:sz w:val="26"/>
          <w:szCs w:val="26"/>
        </w:rPr>
        <w:t>ả</w:t>
      </w:r>
      <w:r w:rsidRPr="005E6117">
        <w:rPr>
          <w:rFonts w:ascii="Times New Roman" w:hAnsi="Times New Roman"/>
          <w:sz w:val="26"/>
          <w:szCs w:val="26"/>
        </w:rPr>
        <w:t>o v</w:t>
      </w:r>
      <w:r w:rsidRPr="005E6117">
        <w:rPr>
          <w:rFonts w:ascii="Times New Roman" w:hAnsi="Times New Roman"/>
          <w:sz w:val="26"/>
          <w:szCs w:val="26"/>
        </w:rPr>
        <w:t>ệ</w:t>
      </w:r>
      <w:r w:rsidRPr="005E6117">
        <w:rPr>
          <w:rFonts w:ascii="Times New Roman" w:hAnsi="Times New Roman"/>
          <w:sz w:val="26"/>
          <w:szCs w:val="26"/>
        </w:rPr>
        <w:t xml:space="preserve"> và phát huy b</w:t>
      </w:r>
      <w:r w:rsidRPr="005E6117">
        <w:rPr>
          <w:rFonts w:ascii="Times New Roman" w:hAnsi="Times New Roman"/>
          <w:sz w:val="26"/>
          <w:szCs w:val="26"/>
        </w:rPr>
        <w:t>ả</w:t>
      </w:r>
      <w:r w:rsidRPr="005E6117">
        <w:rPr>
          <w:rFonts w:ascii="Times New Roman" w:hAnsi="Times New Roman"/>
          <w:sz w:val="26"/>
          <w:szCs w:val="26"/>
        </w:rPr>
        <w:t>n s</w:t>
      </w:r>
      <w:r w:rsidRPr="005E6117">
        <w:rPr>
          <w:rFonts w:ascii="Times New Roman" w:hAnsi="Times New Roman"/>
          <w:sz w:val="26"/>
          <w:szCs w:val="26"/>
        </w:rPr>
        <w:t>ắ</w:t>
      </w:r>
      <w:r w:rsidRPr="005E6117">
        <w:rPr>
          <w:rFonts w:ascii="Times New Roman" w:hAnsi="Times New Roman"/>
          <w:sz w:val="26"/>
          <w:szCs w:val="26"/>
        </w:rPr>
        <w:t>c dân t</w:t>
      </w:r>
      <w:r w:rsidRPr="005E6117">
        <w:rPr>
          <w:rFonts w:ascii="Times New Roman" w:hAnsi="Times New Roman"/>
          <w:sz w:val="26"/>
          <w:szCs w:val="26"/>
        </w:rPr>
        <w:t>ộ</w:t>
      </w:r>
      <w:r w:rsidRPr="005E6117">
        <w:rPr>
          <w:rFonts w:ascii="Times New Roman" w:hAnsi="Times New Roman"/>
          <w:sz w:val="26"/>
          <w:szCs w:val="26"/>
        </w:rPr>
        <w:t>c, khi hòa nh</w:t>
      </w:r>
      <w:r w:rsidRPr="005E6117">
        <w:rPr>
          <w:rFonts w:ascii="Times New Roman" w:hAnsi="Times New Roman"/>
          <w:sz w:val="26"/>
          <w:szCs w:val="26"/>
        </w:rPr>
        <w:t>ậ</w:t>
      </w:r>
      <w:r w:rsidRPr="005E6117">
        <w:rPr>
          <w:rFonts w:ascii="Times New Roman" w:hAnsi="Times New Roman"/>
          <w:sz w:val="26"/>
          <w:szCs w:val="26"/>
        </w:rPr>
        <w:t>p vào c</w:t>
      </w:r>
      <w:r w:rsidRPr="005E6117">
        <w:rPr>
          <w:rFonts w:ascii="Times New Roman" w:hAnsi="Times New Roman"/>
          <w:sz w:val="26"/>
          <w:szCs w:val="26"/>
        </w:rPr>
        <w:t>ộ</w:t>
      </w:r>
      <w:r w:rsidRPr="005E6117">
        <w:rPr>
          <w:rFonts w:ascii="Times New Roman" w:hAnsi="Times New Roman"/>
          <w:sz w:val="26"/>
          <w:szCs w:val="26"/>
        </w:rPr>
        <w:t>ng đ</w:t>
      </w:r>
      <w:r w:rsidRPr="005E6117">
        <w:rPr>
          <w:rFonts w:ascii="Times New Roman" w:hAnsi="Times New Roman"/>
          <w:sz w:val="26"/>
          <w:szCs w:val="26"/>
        </w:rPr>
        <w:t>ồ</w:t>
      </w:r>
      <w:r w:rsidRPr="005E6117">
        <w:rPr>
          <w:rFonts w:ascii="Times New Roman" w:hAnsi="Times New Roman"/>
          <w:sz w:val="26"/>
          <w:szCs w:val="26"/>
        </w:rPr>
        <w:t>ng th</w:t>
      </w:r>
      <w:r w:rsidRPr="005E6117">
        <w:rPr>
          <w:rFonts w:ascii="Times New Roman" w:hAnsi="Times New Roman"/>
          <w:sz w:val="26"/>
          <w:szCs w:val="26"/>
        </w:rPr>
        <w:t>ế</w:t>
      </w:r>
      <w:r w:rsidRPr="005E6117">
        <w:rPr>
          <w:rFonts w:ascii="Times New Roman" w:hAnsi="Times New Roman"/>
          <w:sz w:val="26"/>
          <w:szCs w:val="26"/>
        </w:rPr>
        <w:t xml:space="preserve"> gi</w:t>
      </w:r>
      <w:r w:rsidRPr="005E6117">
        <w:rPr>
          <w:rFonts w:ascii="Times New Roman" w:hAnsi="Times New Roman"/>
          <w:sz w:val="26"/>
          <w:szCs w:val="26"/>
        </w:rPr>
        <w:t>ớ</w:t>
      </w:r>
      <w:r w:rsidRPr="005E6117">
        <w:rPr>
          <w:rFonts w:ascii="Times New Roman" w:hAnsi="Times New Roman"/>
          <w:sz w:val="26"/>
          <w:szCs w:val="26"/>
        </w:rPr>
        <w:t>i. Nh</w:t>
      </w:r>
      <w:r w:rsidRPr="005E6117">
        <w:rPr>
          <w:rFonts w:ascii="Times New Roman" w:hAnsi="Times New Roman"/>
          <w:sz w:val="26"/>
          <w:szCs w:val="26"/>
        </w:rPr>
        <w:t>ữ</w:t>
      </w:r>
      <w:r w:rsidRPr="005E6117">
        <w:rPr>
          <w:rFonts w:ascii="Times New Roman" w:hAnsi="Times New Roman"/>
          <w:sz w:val="26"/>
          <w:szCs w:val="26"/>
        </w:rPr>
        <w:t>ng v</w:t>
      </w:r>
      <w:r w:rsidRPr="005E6117">
        <w:rPr>
          <w:rFonts w:ascii="Times New Roman" w:hAnsi="Times New Roman"/>
          <w:sz w:val="26"/>
          <w:szCs w:val="26"/>
        </w:rPr>
        <w:t>ấ</w:t>
      </w:r>
      <w:r w:rsidRPr="005E6117">
        <w:rPr>
          <w:rFonts w:ascii="Times New Roman" w:hAnsi="Times New Roman"/>
          <w:sz w:val="26"/>
          <w:szCs w:val="26"/>
        </w:rPr>
        <w:t>n đ</w:t>
      </w:r>
      <w:r w:rsidRPr="005E6117">
        <w:rPr>
          <w:rFonts w:ascii="Times New Roman" w:hAnsi="Times New Roman"/>
          <w:sz w:val="26"/>
          <w:szCs w:val="26"/>
        </w:rPr>
        <w:t>ề</w:t>
      </w:r>
      <w:r w:rsidRPr="005E6117">
        <w:rPr>
          <w:rFonts w:ascii="Times New Roman" w:hAnsi="Times New Roman"/>
          <w:sz w:val="26"/>
          <w:szCs w:val="26"/>
        </w:rPr>
        <w:t xml:space="preserve"> như v</w:t>
      </w:r>
      <w:r w:rsidRPr="005E6117">
        <w:rPr>
          <w:rFonts w:ascii="Times New Roman" w:hAnsi="Times New Roman"/>
          <w:sz w:val="26"/>
          <w:szCs w:val="26"/>
        </w:rPr>
        <w:t>ậ</w:t>
      </w:r>
      <w:r w:rsidRPr="005E6117">
        <w:rPr>
          <w:rFonts w:ascii="Times New Roman" w:hAnsi="Times New Roman"/>
          <w:sz w:val="26"/>
          <w:szCs w:val="26"/>
        </w:rPr>
        <w:t>y, không ch</w:t>
      </w:r>
      <w:r w:rsidRPr="005E6117">
        <w:rPr>
          <w:rFonts w:ascii="Times New Roman" w:hAnsi="Times New Roman"/>
          <w:sz w:val="26"/>
          <w:szCs w:val="26"/>
        </w:rPr>
        <w:t>ỉ</w:t>
      </w:r>
      <w:r w:rsidRPr="005E6117">
        <w:rPr>
          <w:rFonts w:ascii="Times New Roman" w:hAnsi="Times New Roman"/>
          <w:sz w:val="26"/>
          <w:szCs w:val="26"/>
        </w:rPr>
        <w:t xml:space="preserve"> nh</w:t>
      </w:r>
      <w:r w:rsidRPr="005E6117">
        <w:rPr>
          <w:rFonts w:ascii="Times New Roman" w:hAnsi="Times New Roman"/>
          <w:sz w:val="26"/>
          <w:szCs w:val="26"/>
        </w:rPr>
        <w:t>ậ</w:t>
      </w:r>
      <w:r w:rsidRPr="005E6117">
        <w:rPr>
          <w:rFonts w:ascii="Times New Roman" w:hAnsi="Times New Roman"/>
          <w:sz w:val="26"/>
          <w:szCs w:val="26"/>
        </w:rPr>
        <w:t>n th</w:t>
      </w:r>
      <w:r w:rsidRPr="005E6117">
        <w:rPr>
          <w:rFonts w:ascii="Times New Roman" w:hAnsi="Times New Roman"/>
          <w:sz w:val="26"/>
          <w:szCs w:val="26"/>
        </w:rPr>
        <w:t>ấ</w:t>
      </w:r>
      <w:r w:rsidRPr="005E6117">
        <w:rPr>
          <w:rFonts w:ascii="Times New Roman" w:hAnsi="Times New Roman"/>
          <w:sz w:val="26"/>
          <w:szCs w:val="26"/>
        </w:rPr>
        <w:t>y trong t</w:t>
      </w:r>
      <w:r w:rsidRPr="005E6117">
        <w:rPr>
          <w:rFonts w:ascii="Times New Roman" w:hAnsi="Times New Roman"/>
          <w:sz w:val="26"/>
          <w:szCs w:val="26"/>
        </w:rPr>
        <w:t>ấ</w:t>
      </w:r>
      <w:r w:rsidRPr="005E6117">
        <w:rPr>
          <w:rFonts w:ascii="Times New Roman" w:hAnsi="Times New Roman"/>
          <w:sz w:val="26"/>
          <w:szCs w:val="26"/>
        </w:rPr>
        <w:t>m gương trong sáng c</w:t>
      </w:r>
      <w:r w:rsidRPr="005E6117">
        <w:rPr>
          <w:rFonts w:ascii="Times New Roman" w:hAnsi="Times New Roman"/>
          <w:sz w:val="26"/>
          <w:szCs w:val="26"/>
        </w:rPr>
        <w:t>ủ</w:t>
      </w:r>
      <w:r w:rsidRPr="005E6117">
        <w:rPr>
          <w:rFonts w:ascii="Times New Roman" w:hAnsi="Times New Roman"/>
          <w:sz w:val="26"/>
          <w:szCs w:val="26"/>
        </w:rPr>
        <w:t>a Bác Tôn mà còn nghiên c</w:t>
      </w:r>
      <w:r w:rsidRPr="005E6117">
        <w:rPr>
          <w:rFonts w:ascii="Times New Roman" w:hAnsi="Times New Roman"/>
          <w:sz w:val="26"/>
          <w:szCs w:val="26"/>
        </w:rPr>
        <w:t>ứ</w:t>
      </w:r>
      <w:r w:rsidRPr="005E6117">
        <w:rPr>
          <w:rFonts w:ascii="Times New Roman" w:hAnsi="Times New Roman"/>
          <w:sz w:val="26"/>
          <w:szCs w:val="26"/>
        </w:rPr>
        <w:t>u h</w:t>
      </w:r>
      <w:r w:rsidRPr="005E6117">
        <w:rPr>
          <w:rFonts w:ascii="Times New Roman" w:hAnsi="Times New Roman"/>
          <w:sz w:val="26"/>
          <w:szCs w:val="26"/>
        </w:rPr>
        <w:t>ọ</w:t>
      </w:r>
      <w:r w:rsidRPr="005E6117">
        <w:rPr>
          <w:rFonts w:ascii="Times New Roman" w:hAnsi="Times New Roman"/>
          <w:sz w:val="26"/>
          <w:szCs w:val="26"/>
        </w:rPr>
        <w:t>c t</w:t>
      </w:r>
      <w:r w:rsidRPr="005E6117">
        <w:rPr>
          <w:rFonts w:ascii="Times New Roman" w:hAnsi="Times New Roman"/>
          <w:sz w:val="26"/>
          <w:szCs w:val="26"/>
        </w:rPr>
        <w:t>ậ</w:t>
      </w:r>
      <w:r w:rsidRPr="005E6117">
        <w:rPr>
          <w:rFonts w:ascii="Times New Roman" w:hAnsi="Times New Roman"/>
          <w:sz w:val="26"/>
          <w:szCs w:val="26"/>
        </w:rPr>
        <w:t>p nh</w:t>
      </w:r>
      <w:r w:rsidRPr="005E6117">
        <w:rPr>
          <w:rFonts w:ascii="Times New Roman" w:hAnsi="Times New Roman"/>
          <w:sz w:val="26"/>
          <w:szCs w:val="26"/>
        </w:rPr>
        <w:t>ữ</w:t>
      </w:r>
      <w:r w:rsidRPr="005E6117">
        <w:rPr>
          <w:rFonts w:ascii="Times New Roman" w:hAnsi="Times New Roman"/>
          <w:sz w:val="26"/>
          <w:szCs w:val="26"/>
        </w:rPr>
        <w:t>ng đi</w:t>
      </w:r>
      <w:r w:rsidRPr="005E6117">
        <w:rPr>
          <w:rFonts w:ascii="Times New Roman" w:hAnsi="Times New Roman"/>
          <w:sz w:val="26"/>
          <w:szCs w:val="26"/>
        </w:rPr>
        <w:t>ề</w:t>
      </w:r>
      <w:r w:rsidRPr="005E6117">
        <w:rPr>
          <w:rFonts w:ascii="Times New Roman" w:hAnsi="Times New Roman"/>
          <w:sz w:val="26"/>
          <w:szCs w:val="26"/>
        </w:rPr>
        <w:t>u mà ngư</w:t>
      </w:r>
      <w:r w:rsidRPr="005E6117">
        <w:rPr>
          <w:rFonts w:ascii="Times New Roman" w:hAnsi="Times New Roman"/>
          <w:sz w:val="26"/>
          <w:szCs w:val="26"/>
        </w:rPr>
        <w:t>ờ</w:t>
      </w:r>
      <w:r w:rsidRPr="005E6117">
        <w:rPr>
          <w:rFonts w:ascii="Times New Roman" w:hAnsi="Times New Roman"/>
          <w:sz w:val="26"/>
          <w:szCs w:val="26"/>
        </w:rPr>
        <w:t>i c</w:t>
      </w:r>
      <w:r w:rsidRPr="005E6117">
        <w:rPr>
          <w:rFonts w:ascii="Times New Roman" w:hAnsi="Times New Roman"/>
          <w:sz w:val="26"/>
          <w:szCs w:val="26"/>
        </w:rPr>
        <w:t>ộ</w:t>
      </w:r>
      <w:r w:rsidRPr="005E6117">
        <w:rPr>
          <w:rFonts w:ascii="Times New Roman" w:hAnsi="Times New Roman"/>
          <w:sz w:val="26"/>
          <w:szCs w:val="26"/>
        </w:rPr>
        <w:t>ng s</w:t>
      </w:r>
      <w:r w:rsidRPr="005E6117">
        <w:rPr>
          <w:rFonts w:ascii="Times New Roman" w:hAnsi="Times New Roman"/>
          <w:sz w:val="26"/>
          <w:szCs w:val="26"/>
        </w:rPr>
        <w:t>ả</w:t>
      </w:r>
      <w:r w:rsidRPr="005E6117">
        <w:rPr>
          <w:rFonts w:ascii="Times New Roman" w:hAnsi="Times New Roman"/>
          <w:sz w:val="26"/>
          <w:szCs w:val="26"/>
        </w:rPr>
        <w:t>n vĩ đ</w:t>
      </w:r>
      <w:r w:rsidRPr="005E6117">
        <w:rPr>
          <w:rFonts w:ascii="Times New Roman" w:hAnsi="Times New Roman"/>
          <w:sz w:val="26"/>
          <w:szCs w:val="26"/>
        </w:rPr>
        <w:t>ạ</w:t>
      </w:r>
      <w:r w:rsidRPr="005E6117">
        <w:rPr>
          <w:rFonts w:ascii="Times New Roman" w:hAnsi="Times New Roman"/>
          <w:sz w:val="26"/>
          <w:szCs w:val="26"/>
        </w:rPr>
        <w:t>i c</w:t>
      </w:r>
      <w:r w:rsidRPr="005E6117">
        <w:rPr>
          <w:rFonts w:ascii="Times New Roman" w:hAnsi="Times New Roman"/>
          <w:sz w:val="26"/>
          <w:szCs w:val="26"/>
        </w:rPr>
        <w:t>ủ</w:t>
      </w:r>
      <w:r w:rsidRPr="005E6117">
        <w:rPr>
          <w:rFonts w:ascii="Times New Roman" w:hAnsi="Times New Roman"/>
          <w:sz w:val="26"/>
          <w:szCs w:val="26"/>
        </w:rPr>
        <w:t>a dân t</w:t>
      </w:r>
      <w:r w:rsidRPr="005E6117">
        <w:rPr>
          <w:rFonts w:ascii="Times New Roman" w:hAnsi="Times New Roman"/>
          <w:sz w:val="26"/>
          <w:szCs w:val="26"/>
        </w:rPr>
        <w:t>ộ</w:t>
      </w:r>
      <w:r w:rsidRPr="005E6117">
        <w:rPr>
          <w:rFonts w:ascii="Times New Roman" w:hAnsi="Times New Roman"/>
          <w:sz w:val="26"/>
          <w:szCs w:val="26"/>
        </w:rPr>
        <w:t>c đã nêu.</w:t>
      </w:r>
      <w:del w:id="4" w:author="Administrator" w:date="2025-02-11T09:41:00Z">
        <w:r w:rsidRPr="005E6117" w:rsidDel="00031581">
          <w:rPr>
            <w:rFonts w:ascii="Times New Roman" w:hAnsi="Times New Roman"/>
            <w:sz w:val="26"/>
            <w:szCs w:val="26"/>
          </w:rPr>
          <w:delText xml:space="preserve"> </w:delText>
        </w:r>
      </w:del>
    </w:p>
    <w:p w14:paraId="1A4771B8" w14:textId="77777777" w:rsidR="00031581" w:rsidRPr="005E6117" w:rsidRDefault="00031581" w:rsidP="00031581">
      <w:pPr>
        <w:jc w:val="both"/>
        <w:rPr>
          <w:ins w:id="5" w:author="Administrator" w:date="2025-02-11T09:41:00Z"/>
          <w:rFonts w:ascii="Times New Roman" w:hAnsi="Times New Roman"/>
          <w:sz w:val="26"/>
          <w:szCs w:val="26"/>
        </w:rPr>
        <w:pPrChange w:id="6" w:author="Administrator" w:date="2025-02-11T09:41:00Z">
          <w:pPr>
            <w:ind w:firstLine="720"/>
            <w:jc w:val="both"/>
          </w:pPr>
        </w:pPrChange>
      </w:pPr>
    </w:p>
    <w:p w14:paraId="36E721AB" w14:textId="1478E517" w:rsidR="00885BD7" w:rsidRDefault="00031581" w:rsidP="00031581">
      <w:pPr>
        <w:ind w:firstLine="720"/>
        <w:jc w:val="both"/>
        <w:rPr>
          <w:ins w:id="7" w:author="Administrator" w:date="2025-02-11T09:41:00Z"/>
          <w:rFonts w:ascii="Times New Roman" w:hAnsi="Times New Roman"/>
          <w:sz w:val="26"/>
          <w:szCs w:val="26"/>
        </w:rPr>
      </w:pPr>
      <w:ins w:id="8" w:author="Administrator" w:date="2025-02-11T09:41:00Z">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Người viết</w:t>
        </w:r>
      </w:ins>
    </w:p>
    <w:p w14:paraId="07E9EB22" w14:textId="33EE3578" w:rsidR="00031581" w:rsidRDefault="00031581" w:rsidP="00031581">
      <w:pPr>
        <w:ind w:firstLine="720"/>
        <w:jc w:val="both"/>
        <w:rPr>
          <w:ins w:id="9" w:author="Administrator" w:date="2025-02-11T09:41:00Z"/>
          <w:rFonts w:ascii="Times New Roman" w:hAnsi="Times New Roman"/>
          <w:sz w:val="26"/>
          <w:szCs w:val="26"/>
        </w:rPr>
      </w:pPr>
    </w:p>
    <w:p w14:paraId="54860652" w14:textId="5D2F9C1D" w:rsidR="00031581" w:rsidRPr="00031581" w:rsidRDefault="00031581" w:rsidP="00031581">
      <w:pPr>
        <w:ind w:firstLine="720"/>
        <w:jc w:val="both"/>
        <w:rPr>
          <w:rFonts w:ascii="Times New Roman" w:hAnsi="Times New Roman"/>
          <w:b/>
          <w:bCs/>
          <w:sz w:val="26"/>
          <w:szCs w:val="26"/>
          <w:rPrChange w:id="10" w:author="Administrator" w:date="2025-02-11T09:41:00Z">
            <w:rPr>
              <w:rFonts w:ascii="Times New Roman" w:hAnsi="Times New Roman"/>
              <w:sz w:val="26"/>
              <w:szCs w:val="26"/>
            </w:rPr>
          </w:rPrChange>
        </w:rPr>
        <w:pPrChange w:id="11" w:author="Administrator" w:date="2025-02-11T09:41:00Z">
          <w:pPr/>
        </w:pPrChange>
      </w:pPr>
      <w:ins w:id="12" w:author="Administrator" w:date="2025-02-11T09:41:00Z">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Pr="00031581">
          <w:rPr>
            <w:rFonts w:ascii="Times New Roman" w:hAnsi="Times New Roman"/>
            <w:b/>
            <w:bCs/>
            <w:sz w:val="26"/>
            <w:szCs w:val="26"/>
            <w:rPrChange w:id="13" w:author="Administrator" w:date="2025-02-11T09:41:00Z">
              <w:rPr>
                <w:rFonts w:ascii="Times New Roman" w:hAnsi="Times New Roman"/>
                <w:sz w:val="26"/>
                <w:szCs w:val="26"/>
              </w:rPr>
            </w:rPrChange>
          </w:rPr>
          <w:tab/>
          <w:t>Trần Thị Mỹ Huyền</w:t>
        </w:r>
      </w:ins>
    </w:p>
    <w:p w14:paraId="5C03661A" w14:textId="77777777" w:rsidR="00885BD7" w:rsidRPr="005E6117" w:rsidRDefault="00885BD7" w:rsidP="00127B5F">
      <w:pPr>
        <w:rPr>
          <w:rFonts w:ascii="Times New Roman" w:hAnsi="Times New Roman"/>
          <w:sz w:val="26"/>
          <w:szCs w:val="26"/>
        </w:rPr>
      </w:pPr>
    </w:p>
    <w:p w14:paraId="0970CA24" w14:textId="77777777" w:rsidR="00885BD7" w:rsidRPr="005E6117" w:rsidRDefault="00885BD7" w:rsidP="00127B5F">
      <w:pPr>
        <w:rPr>
          <w:rFonts w:ascii="Times New Roman" w:hAnsi="Times New Roman"/>
          <w:sz w:val="26"/>
          <w:szCs w:val="26"/>
        </w:rPr>
      </w:pPr>
    </w:p>
    <w:sectPr w:rsidR="00885BD7" w:rsidRPr="005E6117" w:rsidSect="00127B5F">
      <w:headerReference w:type="default" r:id="rId6"/>
      <w:pgSz w:w="12240" w:h="15840"/>
      <w:pgMar w:top="426" w:right="1440" w:bottom="851"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6AC11" w14:textId="77777777" w:rsidR="009F0170" w:rsidRDefault="009F0170" w:rsidP="00AF1983">
      <w:pPr>
        <w:spacing w:after="0" w:line="240" w:lineRule="auto"/>
      </w:pPr>
      <w:r>
        <w:separator/>
      </w:r>
    </w:p>
  </w:endnote>
  <w:endnote w:type="continuationSeparator" w:id="0">
    <w:p w14:paraId="06BE8D4B" w14:textId="77777777" w:rsidR="009F0170" w:rsidRDefault="009F0170" w:rsidP="00AF1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5BB0C" w14:textId="77777777" w:rsidR="009F0170" w:rsidRDefault="009F0170" w:rsidP="00AF1983">
      <w:pPr>
        <w:spacing w:after="0" w:line="240" w:lineRule="auto"/>
      </w:pPr>
      <w:r>
        <w:separator/>
      </w:r>
    </w:p>
  </w:footnote>
  <w:footnote w:type="continuationSeparator" w:id="0">
    <w:p w14:paraId="31B43908" w14:textId="77777777" w:rsidR="009F0170" w:rsidRDefault="009F0170" w:rsidP="00AF1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CAEC" w14:textId="77777777" w:rsidR="00AF1983" w:rsidRDefault="00AF1983">
    <w:pPr>
      <w:pStyle w:val="Header"/>
      <w:jc w:val="center"/>
    </w:pPr>
    <w:r>
      <w:fldChar w:fldCharType="begin"/>
    </w:r>
    <w:r>
      <w:instrText xml:space="preserve"> PAGE   \* MERGEFORMAT </w:instrText>
    </w:r>
    <w:r>
      <w:fldChar w:fldCharType="separate"/>
    </w:r>
    <w:r>
      <w:rPr>
        <w:noProof/>
      </w:rPr>
      <w:t>2</w:t>
    </w:r>
    <w:r>
      <w:rPr>
        <w:noProof/>
      </w:rPr>
      <w:fldChar w:fldCharType="end"/>
    </w:r>
  </w:p>
  <w:p w14:paraId="538CC006" w14:textId="77777777" w:rsidR="00AF1983" w:rsidRDefault="00AF198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20"/>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BD7"/>
    <w:rsid w:val="00031581"/>
    <w:rsid w:val="00127B5F"/>
    <w:rsid w:val="00251313"/>
    <w:rsid w:val="00446DBE"/>
    <w:rsid w:val="005E6117"/>
    <w:rsid w:val="00885BD7"/>
    <w:rsid w:val="00885ECE"/>
    <w:rsid w:val="008B3B17"/>
    <w:rsid w:val="009044CC"/>
    <w:rsid w:val="009F0170"/>
    <w:rsid w:val="00A76DA7"/>
    <w:rsid w:val="00AF1983"/>
    <w:rsid w:val="00C066A7"/>
    <w:rsid w:val="00CF2623"/>
    <w:rsid w:val="00E03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681D83"/>
  <w15:docId w15:val="{5FF8C677-7DBA-4134-8584-77F28609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983"/>
    <w:pPr>
      <w:tabs>
        <w:tab w:val="center" w:pos="4680"/>
        <w:tab w:val="right" w:pos="9360"/>
      </w:tabs>
    </w:pPr>
  </w:style>
  <w:style w:type="character" w:customStyle="1" w:styleId="HeaderChar">
    <w:name w:val="Header Char"/>
    <w:link w:val="Header"/>
    <w:uiPriority w:val="99"/>
    <w:rsid w:val="00AF1983"/>
    <w:rPr>
      <w:sz w:val="22"/>
      <w:szCs w:val="22"/>
      <w:lang w:eastAsia="zh-CN"/>
    </w:rPr>
  </w:style>
  <w:style w:type="paragraph" w:styleId="Footer">
    <w:name w:val="footer"/>
    <w:basedOn w:val="Normal"/>
    <w:link w:val="FooterChar"/>
    <w:uiPriority w:val="99"/>
    <w:unhideWhenUsed/>
    <w:rsid w:val="00AF1983"/>
    <w:pPr>
      <w:tabs>
        <w:tab w:val="center" w:pos="4680"/>
        <w:tab w:val="right" w:pos="9360"/>
      </w:tabs>
    </w:pPr>
  </w:style>
  <w:style w:type="character" w:customStyle="1" w:styleId="FooterChar">
    <w:name w:val="Footer Char"/>
    <w:link w:val="Footer"/>
    <w:uiPriority w:val="99"/>
    <w:rsid w:val="00AF1983"/>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1607</Words>
  <Characters>9162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CPH2001</dc:creator>
  <cp:lastModifiedBy>Administrator</cp:lastModifiedBy>
  <cp:revision>3</cp:revision>
  <dcterms:created xsi:type="dcterms:W3CDTF">2025-02-11T02:40:00Z</dcterms:created>
  <dcterms:modified xsi:type="dcterms:W3CDTF">2025-02-11T02:41:00Z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a9b29be49bb54d79b76c864d1734a238</vt:lpwstr>
  </property>
</Properties>
</file>